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BodyText"/>
        <w:ind w:right="-7" w:firstLine="567"/>
        <w:jc w:val="right"/>
        <w:rPr>
          <w:rFonts w:ascii="GHEA Grapalat" w:hAnsi="GHEA Grapalat" w:cs="Sylfaen"/>
          <w:i/>
          <w:sz w:val="18"/>
        </w:rPr>
      </w:pPr>
      <w:r>
        <w:rPr>
          <w:rFonts w:ascii="GHEA Grapalat" w:hAnsi="GHEA Grapalat" w:cs="Sylfaen"/>
          <w:i/>
          <w:sz w:val="18"/>
        </w:rPr>
        <w:t xml:space="preserve">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BodyText"/>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BodyTextIndent"/>
        <w:spacing w:after="0" w:line="240" w:lineRule="auto"/>
        <w:ind w:firstLine="720"/>
        <w:jc w:val="center"/>
        <w:rPr>
          <w:rFonts w:ascii="GHEA Grapalat" w:hAnsi="GHEA Grapalat" w:cs="Times New Roman"/>
          <w:sz w:val="20"/>
          <w:lang w:val="af-ZA"/>
        </w:rPr>
      </w:pPr>
      <w:r w:rsidRPr="00AC0D68">
        <w:rPr>
          <w:rFonts w:ascii="GHEA Grapalat" w:hAnsi="GHEA Grapalat" w:cs="Times New Roman"/>
          <w:sz w:val="20"/>
          <w:lang w:val="af-ZA"/>
        </w:rPr>
        <w:t>20</w:t>
      </w:r>
      <w:r w:rsidR="00521ECD" w:rsidRPr="00AC0D68">
        <w:rPr>
          <w:rFonts w:ascii="GHEA Grapalat" w:hAnsi="GHEA Grapalat" w:cs="Times New Roman"/>
          <w:sz w:val="20"/>
          <w:lang w:val="af-ZA"/>
        </w:rPr>
        <w:t>19</w:t>
      </w:r>
      <w:r w:rsidRPr="00AC0D68">
        <w:rPr>
          <w:rFonts w:ascii="GHEA Grapalat" w:hAnsi="GHEA Grapalat" w:cs="Times New Roman"/>
          <w:sz w:val="20"/>
          <w:lang w:val="af-ZA"/>
        </w:rPr>
        <w:t xml:space="preserve"> թվականի «</w:t>
      </w:r>
      <w:r w:rsidR="00521ECD" w:rsidRPr="00AC0D68">
        <w:rPr>
          <w:rFonts w:ascii="GHEA Grapalat" w:hAnsi="GHEA Grapalat" w:cs="Times New Roman"/>
          <w:sz w:val="20"/>
          <w:lang w:val="af-ZA"/>
        </w:rPr>
        <w:t>նոյեմբերի</w:t>
      </w:r>
      <w:r w:rsidRPr="00AC0D68">
        <w:rPr>
          <w:rFonts w:ascii="GHEA Grapalat" w:hAnsi="GHEA Grapalat" w:cs="Times New Roman"/>
          <w:sz w:val="20"/>
          <w:lang w:val="af-ZA"/>
        </w:rPr>
        <w:t>»  «</w:t>
      </w:r>
      <w:r w:rsidR="00521ECD" w:rsidRPr="00AC0D68">
        <w:rPr>
          <w:rFonts w:ascii="GHEA Grapalat" w:hAnsi="GHEA Grapalat" w:cs="Times New Roman"/>
          <w:sz w:val="20"/>
          <w:lang w:val="af-ZA"/>
        </w:rPr>
        <w:t xml:space="preserve">29 </w:t>
      </w:r>
      <w:r w:rsidRPr="00AC0D68">
        <w:rPr>
          <w:rFonts w:ascii="GHEA Grapalat" w:hAnsi="GHEA Grapalat" w:cs="Times New Roman"/>
          <w:sz w:val="20"/>
          <w:lang w:val="af-ZA"/>
        </w:rPr>
        <w:t>» «</w:t>
      </w:r>
      <w:r w:rsidR="00521ECD" w:rsidRPr="00AC0D68">
        <w:rPr>
          <w:rFonts w:ascii="GHEA Grapalat" w:hAnsi="GHEA Grapalat" w:cs="Times New Roman"/>
          <w:sz w:val="20"/>
          <w:lang w:val="af-ZA"/>
        </w:rPr>
        <w:t>1</w:t>
      </w:r>
      <w:r w:rsidRPr="00AC0D68">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Pr="00F3716E"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521ECD" w:rsidRPr="00F3716E">
        <w:rPr>
          <w:rFonts w:ascii="GHEA Grapalat" w:hAnsi="GHEA Grapalat" w:cs="Times New Roman"/>
          <w:sz w:val="20"/>
          <w:lang w:val="af-ZA"/>
        </w:rPr>
        <w:t>ԱՄ</w:t>
      </w:r>
      <w:r w:rsidR="004E7A80">
        <w:rPr>
          <w:rFonts w:ascii="GHEA Grapalat" w:hAnsi="GHEA Grapalat" w:cs="Times New Roman"/>
          <w:sz w:val="20"/>
          <w:lang w:val="af-ZA"/>
        </w:rPr>
        <w:t>Խ</w:t>
      </w:r>
      <w:r w:rsidR="00521ECD" w:rsidRPr="00F3716E">
        <w:rPr>
          <w:rFonts w:ascii="GHEA Grapalat" w:hAnsi="GHEA Grapalat" w:cs="Times New Roman"/>
          <w:sz w:val="20"/>
          <w:lang w:val="af-ZA"/>
        </w:rPr>
        <w:t>ՀՄԴ-ԳՀ</w:t>
      </w:r>
      <w:r w:rsidRPr="00F3716E">
        <w:rPr>
          <w:rFonts w:ascii="GHEA Grapalat" w:hAnsi="GHEA Grapalat" w:cs="Times New Roman"/>
          <w:sz w:val="20"/>
          <w:lang w:val="af-ZA"/>
        </w:rPr>
        <w:t>ԱՊՁԲ</w:t>
      </w:r>
      <w:r w:rsidR="00521ECD" w:rsidRPr="00F3716E">
        <w:rPr>
          <w:rFonts w:ascii="GHEA Grapalat" w:hAnsi="GHEA Grapalat" w:cs="Times New Roman"/>
          <w:sz w:val="20"/>
          <w:lang w:val="af-ZA"/>
        </w:rPr>
        <w:t>-19</w:t>
      </w:r>
      <w:r w:rsidRPr="00F3716E">
        <w:rPr>
          <w:rFonts w:ascii="GHEA Grapalat" w:hAnsi="GHEA Grapalat" w:cs="Times New Roman"/>
          <w:sz w:val="20"/>
          <w:lang w:val="af-ZA"/>
        </w:rPr>
        <w:t>/</w:t>
      </w:r>
      <w:r w:rsidR="00521ECD" w:rsidRPr="00F3716E">
        <w:rPr>
          <w:rFonts w:ascii="GHEA Grapalat" w:hAnsi="GHEA Grapalat" w:cs="Times New Roman"/>
          <w:sz w:val="20"/>
          <w:lang w:val="af-ZA"/>
        </w:rPr>
        <w:t>02</w:t>
      </w:r>
      <w:r w:rsidRPr="00F3716E">
        <w:rPr>
          <w:rFonts w:ascii="GHEA Grapalat" w:hAnsi="GHEA Grapalat" w:cs="Times New Roman"/>
          <w:sz w:val="20"/>
          <w:u w:val="single"/>
          <w:lang w:val="af-ZA"/>
        </w:rPr>
        <w:t xml:space="preserve">        </w:t>
      </w:r>
    </w:p>
    <w:p w:rsidR="006E5207" w:rsidRDefault="006E5207" w:rsidP="006E5207">
      <w:pPr>
        <w:pStyle w:val="BodyTextIndent"/>
        <w:spacing w:after="0" w:line="240" w:lineRule="auto"/>
        <w:ind w:firstLine="720"/>
        <w:rPr>
          <w:rFonts w:ascii="GHEA Grapalat" w:hAnsi="GHEA Grapalat" w:cs="Times New Roman"/>
          <w:sz w:val="20"/>
          <w:lang w:val="af-ZA"/>
        </w:rPr>
      </w:pPr>
    </w:p>
    <w:p w:rsidR="006E5207" w:rsidRDefault="006E5207" w:rsidP="004323F0">
      <w:pPr>
        <w:pStyle w:val="BodyTextIndent"/>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w:t>
      </w:r>
      <w:r w:rsidR="00F3716E">
        <w:rPr>
          <w:rFonts w:ascii="GHEA Grapalat" w:hAnsi="GHEA Grapalat" w:cs="Times New Roman"/>
          <w:sz w:val="20"/>
          <w:lang w:val="af-ZA"/>
        </w:rPr>
        <w:t xml:space="preserve">Խաչփարի </w:t>
      </w:r>
      <w:r w:rsidR="00521ECD">
        <w:rPr>
          <w:rFonts w:ascii="GHEA Grapalat" w:hAnsi="GHEA Grapalat" w:cs="Times New Roman"/>
          <w:sz w:val="20"/>
          <w:lang w:val="af-ZA"/>
        </w:rPr>
        <w:t xml:space="preserve"> միջնակարգ դպրոց 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w:t>
      </w:r>
      <w:r w:rsidR="00F3716E">
        <w:rPr>
          <w:rFonts w:ascii="GHEA Grapalat" w:hAnsi="GHEA Grapalat" w:cs="Times New Roman"/>
          <w:sz w:val="20"/>
          <w:lang w:val="af-ZA"/>
        </w:rPr>
        <w:t xml:space="preserve">Խաչփար </w:t>
      </w:r>
      <w:r w:rsidR="00521ECD">
        <w:rPr>
          <w:rFonts w:ascii="GHEA Grapalat" w:hAnsi="GHEA Grapalat" w:cs="Times New Roman"/>
          <w:sz w:val="20"/>
          <w:lang w:val="af-ZA"/>
        </w:rPr>
        <w:t xml:space="preserve"> համայնք </w:t>
      </w:r>
      <w:r>
        <w:rPr>
          <w:rFonts w:ascii="GHEA Grapalat" w:hAnsi="GHEA Grapalat" w:cs="Times New Roman"/>
          <w:sz w:val="20"/>
          <w:lang w:val="af-ZA"/>
        </w:rPr>
        <w:t xml:space="preserve"> </w:t>
      </w:r>
      <w:r w:rsidR="00F3716E">
        <w:rPr>
          <w:rFonts w:ascii="GHEA Grapalat" w:hAnsi="GHEA Grapalat" w:cs="Times New Roman"/>
          <w:sz w:val="20"/>
          <w:lang w:val="af-ZA"/>
        </w:rPr>
        <w:t xml:space="preserve"> 5-րդ փողոց 15 շենք </w:t>
      </w:r>
      <w:r w:rsidR="00521ECD">
        <w:rPr>
          <w:rFonts w:ascii="GHEA Grapalat" w:hAnsi="GHEA Grapalat" w:cs="Times New Roman"/>
          <w:sz w:val="20"/>
          <w:lang w:val="af-ZA"/>
        </w:rPr>
        <w:t xml:space="preserve"> </w:t>
      </w:r>
      <w:r>
        <w:rPr>
          <w:rFonts w:ascii="GHEA Grapalat" w:hAnsi="GHEA Grapalat" w:cs="Times New Roman"/>
          <w:sz w:val="20"/>
          <w:lang w:val="af-ZA"/>
        </w:rPr>
        <w:t>հասցեում,</w:t>
      </w:r>
      <w:r w:rsidR="004323F0">
        <w:rPr>
          <w:rFonts w:ascii="GHEA Grapalat" w:hAnsi="GHEA Grapalat" w:cs="Times New Roman"/>
          <w:sz w:val="20"/>
          <w:lang w:val="af-ZA"/>
        </w:rPr>
        <w:t xml:space="preserve"> </w:t>
      </w: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BodyTextIndent"/>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cs="Times New Roman"/>
          <w:sz w:val="20"/>
          <w:lang w:val="af-ZA"/>
        </w:rPr>
        <w:footnoteReference w:id="1"/>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716EBC">
        <w:rPr>
          <w:rFonts w:ascii="GHEA Grapalat" w:hAnsi="GHEA Grapalat" w:cs="Times New Roman"/>
          <w:sz w:val="20"/>
          <w:lang w:val="af-ZA"/>
        </w:rPr>
        <w:t>11</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sidR="004323F0">
        <w:rPr>
          <w:rFonts w:ascii="GHEA Grapalat" w:hAnsi="GHEA Grapalat" w:cs="Times New Roman"/>
          <w:sz w:val="20"/>
          <w:lang w:val="af-ZA" w:eastAsia="ru-RU"/>
        </w:rPr>
        <w:t xml:space="preserve"> </w:t>
      </w:r>
      <w:r>
        <w:rPr>
          <w:rFonts w:ascii="GHEA Grapalat" w:hAnsi="GHEA Grapalat" w:cs="Times New Roman"/>
          <w:sz w:val="20"/>
          <w:lang w:val="af-ZA" w:eastAsia="ru-RU"/>
        </w:rPr>
        <w:t xml:space="preserve"> </w:t>
      </w:r>
      <w:r w:rsidR="00521ECD">
        <w:rPr>
          <w:rFonts w:ascii="GHEA Grapalat" w:hAnsi="GHEA Grapalat" w:cs="Times New Roman"/>
          <w:sz w:val="20"/>
          <w:lang w:val="af-ZA"/>
        </w:rPr>
        <w:t xml:space="preserve">ՀՀ Արարատի մարզ </w:t>
      </w:r>
      <w:r w:rsidR="00F3716E">
        <w:rPr>
          <w:rFonts w:ascii="GHEA Grapalat" w:hAnsi="GHEA Grapalat" w:cs="Times New Roman"/>
          <w:sz w:val="20"/>
          <w:lang w:val="af-ZA"/>
        </w:rPr>
        <w:t xml:space="preserve">Խաչփարի </w:t>
      </w:r>
      <w:r w:rsidR="00521ECD">
        <w:rPr>
          <w:rFonts w:ascii="GHEA Grapalat" w:hAnsi="GHEA Grapalat" w:cs="Times New Roman"/>
          <w:sz w:val="20"/>
          <w:lang w:val="af-ZA"/>
        </w:rPr>
        <w:t xml:space="preserve">միջնակարգ դպրոց ՊՈԱԿ </w:t>
      </w:r>
      <w:r w:rsidR="00F3716E">
        <w:rPr>
          <w:rFonts w:ascii="GHEA Grapalat" w:hAnsi="GHEA Grapalat" w:cs="Times New Roman"/>
          <w:sz w:val="20"/>
          <w:lang w:val="af-ZA"/>
        </w:rPr>
        <w:t>5-րդ փողոց 15 շենք</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1</w:t>
      </w:r>
      <w:r w:rsidR="00716EBC">
        <w:rPr>
          <w:rFonts w:ascii="GHEA Grapalat" w:hAnsi="GHEA Grapalat" w:cs="Times New Roman"/>
          <w:sz w:val="20"/>
          <w:u w:val="single"/>
          <w:lang w:val="af-ZA"/>
        </w:rPr>
        <w:t>1</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4323F0" w:rsidP="004323F0">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 xml:space="preserve">  </w:t>
      </w:r>
      <w:r w:rsidR="006E5207">
        <w:rPr>
          <w:rFonts w:ascii="GHEA Grapalat" w:hAnsi="GHEA Grapalat" w:cs="Times New Roman"/>
          <w:sz w:val="20"/>
          <w:lang w:val="af-ZA"/>
        </w:rPr>
        <w:t xml:space="preserve">Հայտերի բացումը տեղի կունենա </w:t>
      </w:r>
      <w:r w:rsidR="00F3716E">
        <w:rPr>
          <w:rFonts w:ascii="GHEA Grapalat" w:hAnsi="GHEA Grapalat" w:cs="Times New Roman"/>
          <w:sz w:val="20"/>
          <w:lang w:val="af-ZA"/>
        </w:rPr>
        <w:t xml:space="preserve">ՀՀ Արարատի մարզ Խաչփարի միջնակարգ դպրոց ՊՈԱԿ 5-րդ փողոց 15 շենք </w:t>
      </w:r>
      <w:r w:rsidR="006E5207">
        <w:rPr>
          <w:rFonts w:ascii="GHEA Grapalat" w:hAnsi="GHEA Grapalat" w:cs="Times New Roman"/>
          <w:sz w:val="20"/>
          <w:lang w:val="af-ZA"/>
        </w:rPr>
        <w:t>հասցեում</w:t>
      </w:r>
      <w:r w:rsidR="006E5207" w:rsidRPr="00AC0D68">
        <w:rPr>
          <w:rFonts w:ascii="GHEA Grapalat" w:hAnsi="GHEA Grapalat" w:cs="Times New Roman"/>
          <w:sz w:val="20"/>
          <w:lang w:val="af-ZA"/>
        </w:rPr>
        <w:t xml:space="preserve">,  « </w:t>
      </w:r>
      <w:r w:rsidR="00521ECD" w:rsidRPr="00AC0D68">
        <w:rPr>
          <w:rFonts w:ascii="GHEA Grapalat" w:hAnsi="GHEA Grapalat" w:cs="Times New Roman"/>
          <w:sz w:val="20"/>
          <w:lang w:val="af-ZA"/>
        </w:rPr>
        <w:t>2019թ » «դեկտեմբերի» «</w:t>
      </w:r>
      <w:r w:rsidR="00716EBC" w:rsidRPr="00AC0D68">
        <w:rPr>
          <w:rFonts w:ascii="GHEA Grapalat" w:hAnsi="GHEA Grapalat" w:cs="Times New Roman"/>
          <w:sz w:val="20"/>
          <w:lang w:val="af-ZA"/>
        </w:rPr>
        <w:t>6</w:t>
      </w:r>
      <w:r w:rsidR="006E5207" w:rsidRPr="00AC0D68">
        <w:rPr>
          <w:rFonts w:ascii="GHEA Grapalat" w:hAnsi="GHEA Grapalat" w:cs="Times New Roman"/>
          <w:sz w:val="20"/>
          <w:lang w:val="af-ZA"/>
        </w:rPr>
        <w:t>» -ին ժամը</w:t>
      </w:r>
      <w:r w:rsidR="00521ECD" w:rsidRPr="00AC0D68">
        <w:rPr>
          <w:rFonts w:ascii="GHEA Grapalat" w:hAnsi="GHEA Grapalat" w:cs="Times New Roman"/>
          <w:sz w:val="20"/>
          <w:lang w:val="af-ZA"/>
        </w:rPr>
        <w:t xml:space="preserve"> 1</w:t>
      </w:r>
      <w:r w:rsidR="00716EBC" w:rsidRPr="00AC0D68">
        <w:rPr>
          <w:rFonts w:ascii="GHEA Grapalat" w:hAnsi="GHEA Grapalat" w:cs="Times New Roman"/>
          <w:sz w:val="20"/>
          <w:lang w:val="af-ZA"/>
        </w:rPr>
        <w:t>1</w:t>
      </w:r>
      <w:r w:rsidR="00521ECD" w:rsidRPr="00AC0D68">
        <w:rPr>
          <w:rFonts w:ascii="GHEA Grapalat" w:hAnsi="GHEA Grapalat" w:cs="Times New Roman"/>
          <w:sz w:val="20"/>
          <w:lang w:val="af-ZA"/>
        </w:rPr>
        <w:t>;00</w:t>
      </w:r>
      <w:r w:rsidR="006E5207" w:rsidRPr="00AC0D68">
        <w:rPr>
          <w:rFonts w:ascii="GHEA Grapalat" w:hAnsi="GHEA Grapalat" w:cs="Times New Roman"/>
          <w:sz w:val="20"/>
          <w:lang w:val="af-ZA"/>
        </w:rPr>
        <w:t>_-ին։</w:t>
      </w:r>
      <w:r w:rsidR="006E5207">
        <w:rPr>
          <w:rFonts w:ascii="GHEA Grapalat" w:hAnsi="GHEA Grapalat" w:cs="Times New Roman"/>
          <w:sz w:val="20"/>
          <w:lang w:val="af-ZA"/>
        </w:rPr>
        <w:t xml:space="preserve">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Pr>
          <w:rFonts w:ascii="GHEA Grapalat" w:hAnsi="GHEA Grapalat" w:cs="Times New Roman"/>
          <w:sz w:val="20"/>
          <w:u w:val="single"/>
          <w:lang w:val="af-ZA"/>
        </w:rPr>
        <w:t>Հ.Հովհաննիսյան</w:t>
      </w:r>
      <w:r>
        <w:rPr>
          <w:rFonts w:ascii="GHEA Grapalat" w:hAnsi="GHEA Grapalat" w:cs="Times New Roman"/>
          <w:sz w:val="20"/>
          <w:lang w:val="af-ZA"/>
        </w:rPr>
        <w:t>-ին</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Default="00521ECD" w:rsidP="00521ECD">
      <w:pPr>
        <w:pStyle w:val="BodyTextIndent"/>
        <w:spacing w:after="0" w:line="240" w:lineRule="auto"/>
        <w:rPr>
          <w:rFonts w:ascii="GHEA Grapalat" w:hAnsi="GHEA Grapalat"/>
          <w:sz w:val="20"/>
          <w:szCs w:val="20"/>
          <w:u w:val="single"/>
          <w:lang w:val="af-ZA"/>
        </w:rPr>
      </w:pPr>
      <w:r>
        <w:rPr>
          <w:rFonts w:ascii="GHEA Grapalat" w:hAnsi="GHEA Grapalat"/>
          <w:sz w:val="20"/>
          <w:szCs w:val="20"/>
          <w:lang w:val="af-ZA"/>
        </w:rPr>
        <w:t xml:space="preserve">                                                    </w:t>
      </w:r>
      <w:r w:rsidRPr="00521ECD">
        <w:rPr>
          <w:rFonts w:ascii="GHEA Grapalat" w:hAnsi="GHEA Grapalat"/>
          <w:sz w:val="20"/>
          <w:szCs w:val="20"/>
          <w:lang w:val="af-ZA"/>
        </w:rPr>
        <w:t xml:space="preserve">Հեռախոս </w:t>
      </w:r>
      <w:r w:rsidRPr="00521ECD">
        <w:rPr>
          <w:rFonts w:ascii="GHEA Grapalat" w:hAnsi="GHEA Grapalat"/>
          <w:sz w:val="20"/>
          <w:szCs w:val="20"/>
          <w:u w:val="single"/>
          <w:lang w:val="af-ZA"/>
        </w:rPr>
        <w:t xml:space="preserve">093 </w:t>
      </w:r>
      <w:r>
        <w:rPr>
          <w:rFonts w:ascii="GHEA Grapalat" w:hAnsi="GHEA Grapalat"/>
          <w:sz w:val="20"/>
          <w:szCs w:val="20"/>
          <w:u w:val="single"/>
          <w:lang w:val="af-ZA"/>
        </w:rPr>
        <w:t>58-31-37</w:t>
      </w:r>
    </w:p>
    <w:p w:rsidR="00521ECD" w:rsidRPr="00E374C9" w:rsidRDefault="00521ECD" w:rsidP="00521ECD">
      <w:pPr>
        <w:pStyle w:val="BodyTextIndent"/>
        <w:spacing w:after="0" w:line="240" w:lineRule="auto"/>
        <w:jc w:val="center"/>
        <w:rPr>
          <w:rFonts w:ascii="GHEA Grapalat" w:hAnsi="GHEA Grapalat"/>
          <w:sz w:val="20"/>
          <w:szCs w:val="20"/>
          <w:lang w:val="af-ZA"/>
        </w:rPr>
      </w:pPr>
      <w:r w:rsidRPr="00521ECD">
        <w:rPr>
          <w:rFonts w:ascii="GHEA Grapalat" w:hAnsi="GHEA Grapalat"/>
          <w:sz w:val="20"/>
          <w:szCs w:val="20"/>
          <w:lang w:val="af-ZA"/>
        </w:rPr>
        <w:t xml:space="preserve">Էլ. փոստ </w:t>
      </w:r>
      <w:r w:rsidRPr="00521ECD">
        <w:rPr>
          <w:rFonts w:ascii="GHEA Grapalat" w:hAnsi="GHEA Grapalat"/>
          <w:lang w:val="hy-AM"/>
        </w:rPr>
        <w:t xml:space="preserve"> </w:t>
      </w:r>
      <w:r w:rsidR="00E374C9" w:rsidRPr="00E374C9">
        <w:rPr>
          <w:rFonts w:ascii="GHEA Grapalat" w:hAnsi="GHEA Grapalat"/>
          <w:sz w:val="20"/>
          <w:szCs w:val="20"/>
          <w:lang w:val="af-ZA"/>
        </w:rPr>
        <w:t>xachpardproc@mail.ru</w:t>
      </w:r>
    </w:p>
    <w:p w:rsidR="00521ECD" w:rsidRPr="00521ECD" w:rsidRDefault="00521ECD" w:rsidP="00521ECD">
      <w:pPr>
        <w:jc w:val="center"/>
        <w:rPr>
          <w:rFonts w:ascii="GHEA Grapalat" w:hAnsi="GHEA Grapalat" w:cs="Times Armenian"/>
          <w:sz w:val="20"/>
          <w:szCs w:val="20"/>
          <w:lang w:val="af-ZA"/>
        </w:rPr>
      </w:pPr>
      <w:r w:rsidRPr="00521ECD">
        <w:rPr>
          <w:rFonts w:ascii="GHEA Grapalat" w:hAnsi="GHEA Grapalat" w:cs="Times Armenian"/>
          <w:sz w:val="20"/>
          <w:szCs w:val="20"/>
          <w:lang w:val="af-ZA"/>
        </w:rPr>
        <w:t xml:space="preserve">Պատվիրատու   </w:t>
      </w:r>
      <w:r w:rsidRPr="00521ECD">
        <w:rPr>
          <w:rFonts w:ascii="GHEA Grapalat" w:hAnsi="GHEA Grapalat"/>
          <w:sz w:val="20"/>
          <w:szCs w:val="20"/>
          <w:lang w:val="af-ZA"/>
        </w:rPr>
        <w:t xml:space="preserve">&lt;&lt; Արարատի  մարզի </w:t>
      </w:r>
      <w:r w:rsidR="00F3716E">
        <w:rPr>
          <w:rFonts w:ascii="GHEA Grapalat" w:hAnsi="GHEA Grapalat" w:cs="Sylfaen"/>
          <w:sz w:val="20"/>
          <w:szCs w:val="20"/>
        </w:rPr>
        <w:t>Խաչփար</w:t>
      </w:r>
      <w:r w:rsidRPr="00521ECD">
        <w:rPr>
          <w:rFonts w:ascii="GHEA Grapalat" w:hAnsi="GHEA Grapalat" w:cs="Sylfaen"/>
          <w:sz w:val="20"/>
          <w:szCs w:val="20"/>
          <w:lang w:val="hy-AM"/>
        </w:rPr>
        <w:t>ի</w:t>
      </w:r>
      <w:r w:rsidRPr="00521ECD">
        <w:rPr>
          <w:rFonts w:ascii="GHEA Grapalat" w:hAnsi="GHEA Grapalat" w:cs="Arial"/>
          <w:sz w:val="20"/>
          <w:szCs w:val="20"/>
          <w:lang w:val="hy-AM"/>
        </w:rPr>
        <w:t xml:space="preserve"> </w:t>
      </w:r>
      <w:r w:rsidR="00F3716E" w:rsidRPr="00F3716E">
        <w:rPr>
          <w:rFonts w:ascii="GHEA Grapalat" w:hAnsi="GHEA Grapalat" w:cs="Sylfaen"/>
          <w:sz w:val="20"/>
          <w:szCs w:val="20"/>
          <w:lang w:val="af-ZA"/>
        </w:rPr>
        <w:t xml:space="preserve"> </w:t>
      </w:r>
      <w:r w:rsidRPr="00521ECD">
        <w:rPr>
          <w:rFonts w:ascii="GHEA Grapalat" w:hAnsi="GHEA Grapalat" w:cs="Sylfaen"/>
          <w:sz w:val="20"/>
          <w:szCs w:val="20"/>
          <w:lang w:val="hy-AM"/>
        </w:rPr>
        <w:t xml:space="preserve"> միջնակարգ դպրոց</w:t>
      </w:r>
      <w:r w:rsidRPr="00521ECD">
        <w:rPr>
          <w:rFonts w:ascii="GHEA Grapalat" w:hAnsi="GHEA Grapalat" w:cs="Sylfaen"/>
          <w:sz w:val="20"/>
          <w:szCs w:val="20"/>
          <w:lang w:val="af-ZA"/>
        </w:rPr>
        <w:t>&gt;&gt;</w:t>
      </w:r>
      <w:r w:rsidRPr="00521ECD">
        <w:rPr>
          <w:rFonts w:ascii="GHEA Grapalat" w:hAnsi="GHEA Grapalat"/>
          <w:sz w:val="20"/>
          <w:szCs w:val="20"/>
          <w:lang w:val="af-ZA"/>
        </w:rPr>
        <w:t xml:space="preserve">  </w:t>
      </w:r>
      <w:r w:rsidRPr="00521ECD">
        <w:rPr>
          <w:rFonts w:ascii="GHEA Grapalat" w:hAnsi="GHEA Grapalat"/>
          <w:sz w:val="20"/>
          <w:szCs w:val="20"/>
          <w:lang w:val="ru-RU"/>
        </w:rPr>
        <w:t>Պ</w:t>
      </w:r>
      <w:r w:rsidRPr="00521ECD">
        <w:rPr>
          <w:rFonts w:ascii="GHEA Grapalat" w:hAnsi="GHEA Grapalat"/>
          <w:sz w:val="20"/>
          <w:szCs w:val="20"/>
          <w:lang w:val="af-ZA"/>
        </w:rPr>
        <w:t>ՈԱԿ</w:t>
      </w:r>
    </w:p>
    <w:p w:rsidR="006E5207" w:rsidRPr="00521ECD" w:rsidRDefault="006E5207" w:rsidP="00521ECD">
      <w:pPr>
        <w:pStyle w:val="BodyTextIndent"/>
        <w:spacing w:after="0" w:line="240" w:lineRule="auto"/>
        <w:ind w:firstLine="720"/>
        <w:jc w:val="center"/>
        <w:rPr>
          <w:rFonts w:ascii="GHEA Grapalat" w:hAnsi="GHEA Grapalat" w:cs="Sylfaen"/>
          <w:b/>
          <w:lang w:val="af-ZA"/>
        </w:rPr>
      </w:pPr>
    </w:p>
    <w:p w:rsidR="006E5207" w:rsidRDefault="006E5207" w:rsidP="006B258B">
      <w:pPr>
        <w:pStyle w:val="BodyText"/>
        <w:ind w:right="-7"/>
        <w:rPr>
          <w:rFonts w:ascii="GHEA Grapalat" w:hAnsi="GHEA Grapalat" w:cs="Sylfaen"/>
          <w:i/>
          <w:sz w:val="22"/>
          <w:lang w:val="af-ZA"/>
        </w:rPr>
      </w:pPr>
    </w:p>
    <w:p w:rsidR="00F3716E" w:rsidRDefault="00F3716E" w:rsidP="006B258B">
      <w:pPr>
        <w:ind w:left="1404" w:firstLine="720"/>
        <w:jc w:val="right"/>
        <w:rPr>
          <w:rFonts w:ascii="GHEA Grapalat" w:hAnsi="GHEA Grapalat"/>
          <w:sz w:val="20"/>
          <w:szCs w:val="20"/>
          <w:lang w:val="af-ZA"/>
        </w:rPr>
      </w:pPr>
    </w:p>
    <w:p w:rsidR="00F3716E" w:rsidRDefault="00F3716E" w:rsidP="006B258B">
      <w:pPr>
        <w:ind w:left="1404" w:firstLine="720"/>
        <w:jc w:val="right"/>
        <w:rPr>
          <w:rFonts w:ascii="GHEA Grapalat" w:hAnsi="GHEA Grapalat"/>
          <w:sz w:val="20"/>
          <w:szCs w:val="20"/>
          <w:lang w:val="af-ZA"/>
        </w:rPr>
      </w:pPr>
    </w:p>
    <w:p w:rsidR="00F3716E" w:rsidRDefault="00F3716E"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proofErr w:type="gramStart"/>
      <w:r w:rsidRPr="006B258B">
        <w:rPr>
          <w:rFonts w:ascii="GHEA Grapalat" w:hAnsi="GHEA Grapalat"/>
          <w:sz w:val="20"/>
          <w:szCs w:val="20"/>
        </w:rPr>
        <w:t>1</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w:t>
      </w:r>
    </w:p>
    <w:p w:rsidR="006B258B" w:rsidRPr="006B258B" w:rsidRDefault="006B258B" w:rsidP="006B258B">
      <w:pPr>
        <w:ind w:left="938" w:right="783"/>
        <w:jc w:val="center"/>
        <w:rPr>
          <w:rFonts w:ascii="GHEA Grapalat" w:hAnsi="GHEA Grapalat"/>
          <w:sz w:val="20"/>
          <w:szCs w:val="20"/>
          <w:lang w:val="en-AU"/>
        </w:rPr>
      </w:pPr>
      <w:r w:rsidRPr="00AC0D68">
        <w:rPr>
          <w:rFonts w:ascii="GHEA Grapalat" w:hAnsi="GHEA Grapalat"/>
          <w:sz w:val="20"/>
          <w:szCs w:val="20"/>
        </w:rPr>
        <w:t xml:space="preserve">29 </w:t>
      </w:r>
      <w:proofErr w:type="gramStart"/>
      <w:r w:rsidRPr="00AC0D68">
        <w:rPr>
          <w:rFonts w:ascii="GHEA Grapalat" w:hAnsi="GHEA Grapalat"/>
          <w:sz w:val="20"/>
          <w:szCs w:val="20"/>
        </w:rPr>
        <w:t xml:space="preserve">november </w:t>
      </w:r>
      <w:r w:rsidRPr="00AC0D68">
        <w:rPr>
          <w:rFonts w:ascii="GHEA Grapalat" w:hAnsi="GHEA Grapalat"/>
          <w:sz w:val="20"/>
          <w:szCs w:val="20"/>
          <w:lang w:val="en-AU"/>
        </w:rPr>
        <w:t xml:space="preserve"> of</w:t>
      </w:r>
      <w:proofErr w:type="gramEnd"/>
      <w:r w:rsidRPr="00AC0D68">
        <w:rPr>
          <w:rFonts w:ascii="GHEA Grapalat" w:hAnsi="GHEA Grapalat"/>
          <w:sz w:val="20"/>
          <w:szCs w:val="20"/>
          <w:lang w:val="en-AU"/>
        </w:rPr>
        <w:t xml:space="preserve"> 201</w:t>
      </w:r>
      <w:r w:rsidRPr="00AC0D68">
        <w:rPr>
          <w:rFonts w:ascii="GHEA Grapalat" w:hAnsi="GHEA Grapalat"/>
          <w:sz w:val="20"/>
          <w:szCs w:val="20"/>
        </w:rPr>
        <w:t>9</w:t>
      </w:r>
      <w:r w:rsidRPr="00D45C73">
        <w:rPr>
          <w:rFonts w:ascii="GHEA Grapalat" w:hAnsi="GHEA Grapalat"/>
          <w:sz w:val="20"/>
          <w:szCs w:val="20"/>
        </w:rPr>
        <w:t xml:space="preserve"> </w:t>
      </w:r>
      <w:r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6B258B"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F3716E">
        <w:rPr>
          <w:rFonts w:ascii="GHEA Grapalat" w:hAnsi="GHEA Grapalat"/>
          <w:sz w:val="20"/>
          <w:szCs w:val="20"/>
        </w:rPr>
        <w:t>AMX</w:t>
      </w:r>
      <w:r w:rsidRPr="006B258B">
        <w:rPr>
          <w:rFonts w:ascii="GHEA Grapalat" w:hAnsi="GHEA Grapalat"/>
          <w:sz w:val="20"/>
          <w:szCs w:val="20"/>
          <w:lang w:val="hy-AM"/>
        </w:rPr>
        <w:t>H</w:t>
      </w:r>
      <w:r w:rsidRPr="006B258B">
        <w:rPr>
          <w:rFonts w:ascii="GHEA Grapalat" w:hAnsi="GHEA Grapalat"/>
          <w:sz w:val="20"/>
          <w:szCs w:val="20"/>
        </w:rPr>
        <w:t>MD-</w:t>
      </w:r>
      <w:r w:rsidRPr="006B258B">
        <w:rPr>
          <w:rFonts w:ascii="GHEA Grapalat" w:hAnsi="GHEA Grapalat"/>
          <w:sz w:val="20"/>
          <w:szCs w:val="20"/>
          <w:lang w:val="en-AU"/>
        </w:rPr>
        <w:t>GHAPDZB</w:t>
      </w:r>
      <w:r w:rsidRPr="006B258B">
        <w:rPr>
          <w:rFonts w:ascii="GHEA Grapalat" w:hAnsi="GHEA Grapalat"/>
          <w:sz w:val="20"/>
          <w:szCs w:val="20"/>
        </w:rPr>
        <w:t>-19/</w:t>
      </w:r>
      <w:r w:rsidRPr="00D45C73">
        <w:rPr>
          <w:rFonts w:ascii="GHEA Grapalat" w:hAnsi="GHEA Grapalat"/>
          <w:sz w:val="20"/>
          <w:szCs w:val="20"/>
        </w:rPr>
        <w:t>02</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The Client: "Secondary School after </w:t>
      </w:r>
      <w:r w:rsidR="00F3716E">
        <w:rPr>
          <w:rFonts w:ascii="GHEA Grapalat" w:hAnsi="GHEA Grapalat"/>
          <w:sz w:val="20"/>
          <w:szCs w:val="20"/>
          <w:lang w:val="en-AU"/>
        </w:rPr>
        <w:t>Xachpar</w:t>
      </w:r>
      <w:r w:rsidRPr="006B258B">
        <w:rPr>
          <w:rFonts w:ascii="GHEA Grapalat" w:hAnsi="GHEA Grapalat"/>
          <w:sz w:val="20"/>
          <w:szCs w:val="20"/>
          <w:lang w:val="en-AU"/>
        </w:rPr>
        <w:t xml:space="preserve"> of Ararat Marz, SNCO, which</w:t>
      </w:r>
      <w:r w:rsidR="00F3716E">
        <w:rPr>
          <w:rFonts w:ascii="GHEA Grapalat" w:hAnsi="GHEA Grapalat"/>
          <w:sz w:val="20"/>
          <w:szCs w:val="20"/>
          <w:lang w:val="en-AU"/>
        </w:rPr>
        <w:t xml:space="preserve"> is </w:t>
      </w:r>
      <w:proofErr w:type="gramStart"/>
      <w:r w:rsidR="00F3716E">
        <w:rPr>
          <w:rFonts w:ascii="GHEA Grapalat" w:hAnsi="GHEA Grapalat"/>
          <w:sz w:val="20"/>
          <w:szCs w:val="20"/>
          <w:lang w:val="en-AU"/>
        </w:rPr>
        <w:t>located  5</w:t>
      </w:r>
      <w:proofErr w:type="gramEnd"/>
      <w:r w:rsidR="00F3716E">
        <w:rPr>
          <w:rFonts w:ascii="GHEA Grapalat" w:hAnsi="GHEA Grapalat"/>
          <w:sz w:val="20"/>
          <w:szCs w:val="20"/>
          <w:lang w:val="en-AU"/>
        </w:rPr>
        <w:t xml:space="preserve"> street N 15  </w:t>
      </w:r>
      <w:r w:rsidRPr="006B258B">
        <w:rPr>
          <w:rFonts w:ascii="GHEA Grapalat" w:hAnsi="GHEA Grapalat"/>
          <w:sz w:val="20"/>
          <w:szCs w:val="20"/>
          <w:lang w:val="en-AU"/>
        </w:rPr>
        <w:t xml:space="preserve"> is located in Ararat region, </w:t>
      </w:r>
      <w:r w:rsidR="00F3716E">
        <w:rPr>
          <w:rFonts w:ascii="GHEA Grapalat" w:hAnsi="GHEA Grapalat"/>
          <w:sz w:val="20"/>
          <w:szCs w:val="20"/>
          <w:lang w:val="en-AU"/>
        </w:rPr>
        <w:t xml:space="preserve"> Xachpar</w:t>
      </w:r>
      <w:r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00716EBC">
        <w:rPr>
          <w:rFonts w:ascii="GHEA Grapalat" w:hAnsi="GHEA Grapalat"/>
          <w:sz w:val="20"/>
          <w:szCs w:val="20"/>
        </w:rPr>
        <w:t>11</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w:t>
      </w:r>
      <w:r w:rsidR="00F3716E">
        <w:rPr>
          <w:rFonts w:ascii="GHEA Grapalat" w:hAnsi="GHEA Grapalat"/>
          <w:sz w:val="20"/>
          <w:szCs w:val="20"/>
          <w:lang w:val="en-AU"/>
        </w:rPr>
        <w:t>Xachpar</w:t>
      </w:r>
      <w:r w:rsidR="00B001A1">
        <w:rPr>
          <w:rFonts w:ascii="GHEA Grapalat" w:hAnsi="GHEA Grapalat"/>
          <w:sz w:val="20"/>
          <w:szCs w:val="20"/>
          <w:lang w:val="en-AU"/>
        </w:rPr>
        <w:t xml:space="preserve">, </w:t>
      </w:r>
      <w:r w:rsidR="00B001A1" w:rsidRPr="006B258B">
        <w:rPr>
          <w:rFonts w:ascii="GHEA Grapalat" w:hAnsi="GHEA Grapalat"/>
          <w:sz w:val="20"/>
          <w:szCs w:val="20"/>
          <w:lang w:val="en-AU"/>
        </w:rPr>
        <w:t xml:space="preserve">Secondary School </w:t>
      </w:r>
      <w:r w:rsidR="00F3716E">
        <w:rPr>
          <w:rFonts w:ascii="GHEA Grapalat" w:hAnsi="GHEA Grapalat"/>
          <w:sz w:val="20"/>
          <w:szCs w:val="20"/>
          <w:lang w:val="en-AU"/>
        </w:rPr>
        <w:t xml:space="preserve"> 5</w:t>
      </w:r>
      <w:r w:rsidRPr="006B258B">
        <w:rPr>
          <w:rFonts w:ascii="GHEA Grapalat" w:hAnsi="GHEA Grapalat"/>
          <w:sz w:val="20"/>
          <w:szCs w:val="20"/>
          <w:lang w:val="en-AU"/>
        </w:rPr>
        <w:t xml:space="preserve"> Street, N</w:t>
      </w:r>
      <w:r w:rsidR="00F3716E">
        <w:rPr>
          <w:rFonts w:ascii="GHEA Grapalat" w:hAnsi="GHEA Grapalat"/>
          <w:sz w:val="20"/>
          <w:szCs w:val="20"/>
          <w:lang w:val="en-AU"/>
        </w:rPr>
        <w:t>15</w:t>
      </w:r>
      <w:r w:rsidRPr="006B258B">
        <w:rPr>
          <w:rFonts w:ascii="GHEA Grapalat" w:hAnsi="GHEA Grapalat"/>
          <w:sz w:val="20"/>
          <w:szCs w:val="20"/>
          <w:lang w:val="en-AU"/>
        </w:rPr>
        <w:t xml:space="preserve">, in paper form till </w:t>
      </w:r>
      <w:r w:rsidR="00716EBC">
        <w:rPr>
          <w:rFonts w:ascii="GHEA Grapalat" w:hAnsi="GHEA Grapalat"/>
          <w:sz w:val="20"/>
          <w:szCs w:val="20"/>
        </w:rPr>
        <w:t>11</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6B258B">
        <w:rPr>
          <w:rFonts w:ascii="GHEA Grapalat" w:hAnsi="GHEA Grapalat"/>
          <w:sz w:val="20"/>
          <w:szCs w:val="20"/>
          <w:lang w:val="en-AU"/>
        </w:rPr>
        <w:t>Opening of bids will be held i</w:t>
      </w:r>
      <w:r w:rsidR="004323F0">
        <w:rPr>
          <w:rFonts w:ascii="GHEA Grapalat" w:hAnsi="GHEA Grapalat"/>
          <w:sz w:val="20"/>
          <w:szCs w:val="20"/>
          <w:lang w:val="en-AU"/>
        </w:rPr>
        <w:t>n Ararat marz of RA.</w:t>
      </w:r>
      <w:r w:rsidRPr="006B258B">
        <w:rPr>
          <w:rFonts w:ascii="GHEA Grapalat" w:hAnsi="GHEA Grapalat"/>
          <w:sz w:val="20"/>
          <w:szCs w:val="20"/>
          <w:lang w:val="en-AU"/>
        </w:rPr>
        <w:t xml:space="preserve">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w:t>
      </w:r>
      <w:r w:rsidR="00F3716E">
        <w:rPr>
          <w:rFonts w:ascii="GHEA Grapalat" w:hAnsi="GHEA Grapalat"/>
          <w:sz w:val="20"/>
          <w:szCs w:val="20"/>
          <w:lang w:val="en-AU"/>
        </w:rPr>
        <w:t>Xachpar</w:t>
      </w:r>
      <w:r w:rsidR="00B001A1">
        <w:rPr>
          <w:rFonts w:ascii="GHEA Grapalat" w:hAnsi="GHEA Grapalat"/>
          <w:sz w:val="20"/>
          <w:szCs w:val="20"/>
          <w:lang w:val="en-AU"/>
        </w:rPr>
        <w:t xml:space="preserve">, Secondary School </w:t>
      </w:r>
      <w:r w:rsidR="00F3716E">
        <w:rPr>
          <w:rFonts w:ascii="GHEA Grapalat" w:hAnsi="GHEA Grapalat"/>
          <w:sz w:val="20"/>
          <w:szCs w:val="20"/>
          <w:lang w:val="en-AU"/>
        </w:rPr>
        <w:t xml:space="preserve"> 5 </w:t>
      </w:r>
      <w:r w:rsidRPr="006B258B">
        <w:rPr>
          <w:rFonts w:ascii="GHEA Grapalat" w:hAnsi="GHEA Grapalat"/>
          <w:sz w:val="20"/>
          <w:szCs w:val="20"/>
          <w:lang w:val="en-AU"/>
        </w:rPr>
        <w:t>Street, N</w:t>
      </w:r>
      <w:r w:rsidR="00F3716E">
        <w:rPr>
          <w:rFonts w:ascii="GHEA Grapalat" w:hAnsi="GHEA Grapalat"/>
          <w:sz w:val="20"/>
          <w:szCs w:val="20"/>
          <w:lang w:val="en-AU"/>
        </w:rPr>
        <w:t xml:space="preserve">15 </w:t>
      </w:r>
      <w:r w:rsidRPr="006B258B">
        <w:rPr>
          <w:rFonts w:ascii="GHEA Grapalat" w:hAnsi="GHEA Grapalat"/>
          <w:sz w:val="20"/>
          <w:szCs w:val="20"/>
          <w:lang w:val="en-AU"/>
        </w:rPr>
        <w:t xml:space="preserve">, </w:t>
      </w:r>
      <w:r w:rsidRPr="00B001A1">
        <w:rPr>
          <w:rFonts w:ascii="GHEA Grapalat" w:hAnsi="GHEA Grapalat"/>
          <w:sz w:val="20"/>
          <w:szCs w:val="20"/>
          <w:highlight w:val="yellow"/>
          <w:lang w:val="en-AU"/>
        </w:rPr>
        <w:t>201</w:t>
      </w:r>
      <w:r w:rsidRPr="00B001A1">
        <w:rPr>
          <w:rFonts w:ascii="GHEA Grapalat" w:hAnsi="GHEA Grapalat"/>
          <w:sz w:val="20"/>
          <w:szCs w:val="20"/>
          <w:highlight w:val="yellow"/>
        </w:rPr>
        <w:t>9</w:t>
      </w:r>
      <w:r w:rsidRPr="006B258B">
        <w:rPr>
          <w:rFonts w:ascii="GHEA Grapalat" w:hAnsi="GHEA Grapalat"/>
          <w:sz w:val="20"/>
          <w:szCs w:val="20"/>
          <w:highlight w:val="yellow"/>
          <w:lang w:val="en-AU"/>
        </w:rPr>
        <w:t xml:space="preserve">» </w:t>
      </w:r>
      <w:r w:rsidRPr="00B001A1">
        <w:rPr>
          <w:rFonts w:ascii="GHEA Grapalat" w:hAnsi="GHEA Grapalat"/>
          <w:sz w:val="20"/>
          <w:szCs w:val="20"/>
          <w:highlight w:val="yellow"/>
          <w:lang w:val="en-AU"/>
        </w:rPr>
        <w:t xml:space="preserve">dektember </w:t>
      </w:r>
      <w:r w:rsidR="00716EBC">
        <w:rPr>
          <w:rFonts w:ascii="GHEA Grapalat" w:hAnsi="GHEA Grapalat"/>
          <w:sz w:val="20"/>
          <w:szCs w:val="20"/>
          <w:highlight w:val="yellow"/>
        </w:rPr>
        <w:t>06</w:t>
      </w:r>
      <w:r w:rsidRPr="006B258B">
        <w:rPr>
          <w:rFonts w:ascii="GHEA Grapalat" w:hAnsi="GHEA Grapalat"/>
          <w:sz w:val="20"/>
          <w:szCs w:val="20"/>
          <w:highlight w:val="yellow"/>
          <w:lang w:val="en-AU"/>
        </w:rPr>
        <w:t xml:space="preserve"> at </w:t>
      </w:r>
      <w:r w:rsidR="00716EBC">
        <w:rPr>
          <w:rFonts w:ascii="GHEA Grapalat" w:hAnsi="GHEA Grapalat"/>
          <w:sz w:val="20"/>
          <w:szCs w:val="20"/>
          <w:highlight w:val="yellow"/>
        </w:rPr>
        <w:t>11</w:t>
      </w:r>
      <w:r w:rsidRPr="00B001A1">
        <w:rPr>
          <w:rFonts w:ascii="GHEA Grapalat" w:hAnsi="GHEA Grapalat"/>
          <w:sz w:val="20"/>
          <w:szCs w:val="20"/>
          <w:highlight w:val="yellow"/>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Pr="00D45C73">
        <w:rPr>
          <w:rFonts w:ascii="GHEA Grapalat" w:hAnsi="GHEA Grapalat"/>
          <w:sz w:val="20"/>
          <w:szCs w:val="20"/>
        </w:rPr>
        <w:t>H.Hovhannisyan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w:t>
      </w:r>
      <w:proofErr w:type="gramStart"/>
      <w:r w:rsidRPr="006B258B">
        <w:rPr>
          <w:rFonts w:ascii="GHEA Grapalat" w:hAnsi="GHEA Grapalat"/>
          <w:sz w:val="20"/>
          <w:szCs w:val="20"/>
          <w:lang w:val="en-AU"/>
        </w:rPr>
        <w:t xml:space="preserve">093 </w:t>
      </w:r>
      <w:r w:rsidRPr="00D45C73">
        <w:rPr>
          <w:rFonts w:ascii="GHEA Grapalat" w:hAnsi="GHEA Grapalat"/>
          <w:sz w:val="20"/>
          <w:szCs w:val="20"/>
        </w:rPr>
        <w:t xml:space="preserve"> 58</w:t>
      </w:r>
      <w:proofErr w:type="gramEnd"/>
      <w:r w:rsidRPr="00D45C73">
        <w:rPr>
          <w:rFonts w:ascii="GHEA Grapalat" w:hAnsi="GHEA Grapalat"/>
          <w:sz w:val="20"/>
          <w:szCs w:val="20"/>
        </w:rPr>
        <w:t>-31-37</w:t>
      </w:r>
    </w:p>
    <w:p w:rsidR="006B258B" w:rsidRPr="00E374C9" w:rsidRDefault="006B258B" w:rsidP="006B258B">
      <w:pPr>
        <w:ind w:firstLine="720"/>
        <w:jc w:val="center"/>
        <w:rPr>
          <w:rFonts w:ascii="GHEA Grapalat" w:hAnsi="GHEA Grapalat"/>
          <w:i/>
          <w:sz w:val="20"/>
          <w:szCs w:val="20"/>
        </w:rPr>
      </w:pPr>
      <w:r w:rsidRPr="006B258B">
        <w:rPr>
          <w:rFonts w:ascii="GHEA Grapalat" w:hAnsi="GHEA Grapalat"/>
          <w:sz w:val="20"/>
          <w:szCs w:val="20"/>
          <w:lang w:val="en-AU"/>
        </w:rPr>
        <w:t>Em</w:t>
      </w:r>
      <w:r w:rsidR="00D45C73">
        <w:rPr>
          <w:rFonts w:ascii="GHEA Grapalat" w:hAnsi="GHEA Grapalat"/>
          <w:sz w:val="20"/>
          <w:szCs w:val="20"/>
          <w:lang w:val="en-AU"/>
        </w:rPr>
        <w:t>ail mail</w:t>
      </w:r>
      <w:r w:rsidR="00D45C73" w:rsidRPr="00E374C9">
        <w:rPr>
          <w:rFonts w:ascii="GHEA Grapalat" w:hAnsi="GHEA Grapalat"/>
          <w:i/>
          <w:sz w:val="20"/>
          <w:szCs w:val="20"/>
          <w:lang w:val="en-AU"/>
        </w:rPr>
        <w:t xml:space="preserve">: </w:t>
      </w:r>
      <w:r w:rsidRPr="00E374C9">
        <w:rPr>
          <w:rFonts w:ascii="GHEA Grapalat" w:hAnsi="GHEA Grapalat"/>
          <w:i/>
          <w:sz w:val="20"/>
          <w:szCs w:val="20"/>
          <w:lang w:val="en-AU"/>
        </w:rPr>
        <w:t xml:space="preserve"> </w:t>
      </w:r>
      <w:r w:rsidR="00E374C9" w:rsidRPr="00E374C9">
        <w:rPr>
          <w:rFonts w:ascii="GHEA Grapalat" w:hAnsi="GHEA Grapalat"/>
          <w:i/>
          <w:sz w:val="20"/>
          <w:szCs w:val="20"/>
        </w:rPr>
        <w:t>xachpardproc@mail.ru</w:t>
      </w:r>
    </w:p>
    <w:p w:rsidR="006B258B" w:rsidRPr="006B258B" w:rsidRDefault="006B258B" w:rsidP="006B258B">
      <w:pPr>
        <w:ind w:firstLine="360"/>
        <w:jc w:val="center"/>
        <w:rPr>
          <w:rFonts w:ascii="GHEA Grapalat" w:hAnsi="GHEA Grapalat"/>
          <w:sz w:val="20"/>
          <w:szCs w:val="20"/>
          <w:lang w:val="af-ZA"/>
        </w:rPr>
      </w:pPr>
      <w:r w:rsidRPr="006B258B">
        <w:rPr>
          <w:rFonts w:ascii="GHEA Grapalat" w:hAnsi="GHEA Grapalat"/>
          <w:sz w:val="20"/>
          <w:szCs w:val="20"/>
          <w:lang w:val="en-AU"/>
        </w:rPr>
        <w:t>Client</w:t>
      </w:r>
      <w:r w:rsidRPr="004E7A80">
        <w:rPr>
          <w:rFonts w:ascii="GHEA Grapalat" w:hAnsi="GHEA Grapalat"/>
          <w:sz w:val="20"/>
          <w:szCs w:val="20"/>
          <w:lang w:val="ru-RU"/>
        </w:rPr>
        <w:t xml:space="preserve"> &lt;&lt; </w:t>
      </w:r>
      <w:r w:rsidR="00F3716E">
        <w:rPr>
          <w:rFonts w:ascii="GHEA Grapalat" w:hAnsi="GHEA Grapalat"/>
          <w:sz w:val="20"/>
          <w:szCs w:val="20"/>
          <w:lang w:val="en-AU"/>
        </w:rPr>
        <w:t>Xachpar</w:t>
      </w:r>
      <w:r w:rsidRPr="004E7A80">
        <w:rPr>
          <w:rFonts w:ascii="GHEA Grapalat" w:hAnsi="GHEA Grapalat"/>
          <w:sz w:val="20"/>
          <w:szCs w:val="20"/>
          <w:lang w:val="ru-RU"/>
        </w:rPr>
        <w:t xml:space="preserve"> </w:t>
      </w:r>
      <w:r w:rsidRPr="006B258B">
        <w:rPr>
          <w:rFonts w:ascii="GHEA Grapalat" w:hAnsi="GHEA Grapalat"/>
          <w:sz w:val="20"/>
          <w:szCs w:val="20"/>
          <w:lang w:val="en-AU"/>
        </w:rPr>
        <w:t>Secondary</w:t>
      </w:r>
      <w:r w:rsidRPr="004E7A80">
        <w:rPr>
          <w:rFonts w:ascii="GHEA Grapalat" w:hAnsi="GHEA Grapalat"/>
          <w:sz w:val="20"/>
          <w:szCs w:val="20"/>
          <w:lang w:val="ru-RU"/>
        </w:rPr>
        <w:t xml:space="preserve"> </w:t>
      </w:r>
      <w:proofErr w:type="gramStart"/>
      <w:r w:rsidRPr="006B258B">
        <w:rPr>
          <w:rFonts w:ascii="GHEA Grapalat" w:hAnsi="GHEA Grapalat"/>
          <w:sz w:val="20"/>
          <w:szCs w:val="20"/>
          <w:lang w:val="en-AU"/>
        </w:rPr>
        <w:t>School</w:t>
      </w:r>
      <w:r w:rsidRPr="004E7A80">
        <w:rPr>
          <w:rFonts w:ascii="GHEA Grapalat" w:hAnsi="GHEA Grapalat"/>
          <w:sz w:val="20"/>
          <w:szCs w:val="20"/>
          <w:lang w:val="ru-RU"/>
        </w:rPr>
        <w:t xml:space="preserve"> </w:t>
      </w:r>
      <w:r w:rsidR="00F3716E" w:rsidRPr="004E7A80">
        <w:rPr>
          <w:rFonts w:ascii="GHEA Grapalat" w:hAnsi="GHEA Grapalat"/>
          <w:sz w:val="20"/>
          <w:szCs w:val="20"/>
          <w:lang w:val="ru-RU"/>
        </w:rPr>
        <w:t xml:space="preserve"> </w:t>
      </w:r>
      <w:r w:rsidRPr="004E7A80">
        <w:rPr>
          <w:rFonts w:ascii="GHEA Grapalat" w:hAnsi="GHEA Grapalat"/>
          <w:sz w:val="20"/>
          <w:szCs w:val="20"/>
          <w:lang w:val="ru-RU"/>
        </w:rPr>
        <w:t>&gt;</w:t>
      </w:r>
      <w:proofErr w:type="gramEnd"/>
      <w:r w:rsidRPr="004E7A80">
        <w:rPr>
          <w:rFonts w:ascii="GHEA Grapalat" w:hAnsi="GHEA Grapalat"/>
          <w:sz w:val="20"/>
          <w:szCs w:val="20"/>
          <w:lang w:val="ru-RU"/>
        </w:rPr>
        <w:t xml:space="preserve">&gt; </w:t>
      </w:r>
      <w:r w:rsidRPr="006B258B">
        <w:rPr>
          <w:rFonts w:ascii="GHEA Grapalat" w:hAnsi="GHEA Grapalat"/>
          <w:sz w:val="20"/>
          <w:szCs w:val="20"/>
          <w:lang w:val="en-AU"/>
        </w:rPr>
        <w:t>SNCO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4E7A80" w:rsidRDefault="006B258B" w:rsidP="006B258B">
      <w:pPr>
        <w:spacing w:after="120"/>
        <w:ind w:right="-7" w:firstLine="567"/>
        <w:jc w:val="right"/>
        <w:rPr>
          <w:rFonts w:ascii="GHEA Grapalat" w:hAnsi="GHEA Grapalat" w:cs="Sylfaen"/>
          <w:i/>
          <w:sz w:val="20"/>
          <w:szCs w:val="20"/>
          <w:lang w:val="ru-RU"/>
        </w:rPr>
      </w:pPr>
    </w:p>
    <w:p w:rsidR="006B258B" w:rsidRPr="004E7A80" w:rsidRDefault="006B258B" w:rsidP="006B258B">
      <w:pPr>
        <w:spacing w:after="120"/>
        <w:ind w:right="-7" w:firstLine="567"/>
        <w:jc w:val="right"/>
        <w:rPr>
          <w:rFonts w:ascii="GHEA Grapalat" w:hAnsi="GHEA Grapalat" w:cs="Sylfaen"/>
          <w:i/>
          <w:sz w:val="20"/>
          <w:szCs w:val="20"/>
          <w:lang w:val="ru-RU"/>
        </w:rPr>
      </w:pPr>
    </w:p>
    <w:p w:rsidR="006B258B" w:rsidRPr="004E7A80" w:rsidRDefault="006B258B" w:rsidP="006B258B">
      <w:pPr>
        <w:spacing w:after="120"/>
        <w:ind w:right="-7" w:firstLine="567"/>
        <w:jc w:val="right"/>
        <w:rPr>
          <w:rFonts w:ascii="GHEA Grapalat" w:hAnsi="GHEA Grapalat" w:cs="Sylfaen"/>
          <w:i/>
          <w:sz w:val="20"/>
          <w:szCs w:val="20"/>
          <w:lang w:val="ru-RU"/>
        </w:rPr>
      </w:pPr>
    </w:p>
    <w:p w:rsidR="006B258B" w:rsidRPr="004E7A80" w:rsidRDefault="006B258B" w:rsidP="006B258B">
      <w:pPr>
        <w:spacing w:after="120"/>
        <w:ind w:right="-7" w:firstLine="567"/>
        <w:jc w:val="right"/>
        <w:rPr>
          <w:rFonts w:ascii="GHEA Grapalat" w:hAnsi="GHEA Grapalat" w:cs="Sylfaen"/>
          <w:i/>
          <w:sz w:val="20"/>
          <w:szCs w:val="20"/>
          <w:lang w:val="ru-RU"/>
        </w:rPr>
      </w:pPr>
    </w:p>
    <w:p w:rsidR="006B258B" w:rsidRPr="004E7A80" w:rsidRDefault="006B258B" w:rsidP="006B258B">
      <w:pPr>
        <w:spacing w:after="120"/>
        <w:ind w:right="-7" w:firstLine="567"/>
        <w:jc w:val="right"/>
        <w:rPr>
          <w:rFonts w:ascii="GHEA Grapalat" w:hAnsi="GHEA Grapalat" w:cs="Sylfaen"/>
          <w:i/>
          <w:sz w:val="20"/>
          <w:szCs w:val="20"/>
          <w:lang w:val="ru-RU"/>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F3716E"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00065381" w:rsidRPr="006B258B">
        <w:rPr>
          <w:rFonts w:ascii="GHEA Grapalat" w:hAnsi="GHEA Grapalat"/>
          <w:sz w:val="20"/>
          <w:szCs w:val="20"/>
        </w:rPr>
        <w:t>N</w:t>
      </w:r>
      <w:r w:rsidR="00065381"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6B258B" w:rsidRPr="00065381"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по запрос</w:t>
      </w:r>
      <w:r w:rsidR="00065381" w:rsidRPr="00065381">
        <w:rPr>
          <w:rFonts w:ascii="GHEA Grapalat" w:hAnsi="GHEA Grapalat"/>
          <w:sz w:val="20"/>
          <w:szCs w:val="20"/>
          <w:lang w:val="ru-RU"/>
        </w:rPr>
        <w:t>е</w:t>
      </w:r>
      <w:r w:rsidRPr="006B258B">
        <w:rPr>
          <w:rFonts w:ascii="GHEA Grapalat" w:hAnsi="GHEA Grapalat"/>
          <w:sz w:val="20"/>
          <w:szCs w:val="20"/>
          <w:lang w:val="ru-RU"/>
        </w:rPr>
        <w:t xml:space="preserve"> котировок </w:t>
      </w:r>
      <w:r w:rsidRPr="00AC0D68">
        <w:rPr>
          <w:rFonts w:ascii="GHEA Grapalat" w:hAnsi="GHEA Grapalat"/>
          <w:sz w:val="20"/>
          <w:szCs w:val="20"/>
          <w:lang w:val="ru-RU"/>
        </w:rPr>
        <w:t>от 29 ноября 2019  года</w:t>
      </w:r>
      <w:r w:rsidRPr="006B258B">
        <w:rPr>
          <w:rFonts w:ascii="GHEA Grapalat" w:hAnsi="GHEA Grapalat"/>
          <w:sz w:val="20"/>
          <w:szCs w:val="20"/>
          <w:lang w:val="ru-RU"/>
        </w:rPr>
        <w:t xml:space="preserve"> </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Код запроса котировок  А</w:t>
      </w:r>
      <w:r w:rsidRPr="006B258B">
        <w:rPr>
          <w:rFonts w:ascii="GHEA Grapalat" w:hAnsi="GHEA Grapalat"/>
          <w:sz w:val="20"/>
          <w:szCs w:val="20"/>
        </w:rPr>
        <w:t>M</w:t>
      </w:r>
      <w:r w:rsidR="004E7A80">
        <w:rPr>
          <w:rFonts w:ascii="GHEA Grapalat" w:hAnsi="GHEA Grapalat"/>
          <w:sz w:val="20"/>
          <w:szCs w:val="20"/>
        </w:rPr>
        <w:t>X</w:t>
      </w:r>
      <w:r w:rsidRPr="006B258B">
        <w:rPr>
          <w:rFonts w:ascii="GHEA Grapalat" w:hAnsi="GHEA Grapalat"/>
          <w:sz w:val="20"/>
          <w:szCs w:val="20"/>
        </w:rPr>
        <w:t>HMD</w:t>
      </w:r>
      <w:r w:rsidRPr="006B258B">
        <w:rPr>
          <w:rFonts w:ascii="GHEA Grapalat" w:hAnsi="GHEA Grapalat"/>
          <w:sz w:val="20"/>
          <w:szCs w:val="20"/>
          <w:lang w:val="ru-RU"/>
        </w:rPr>
        <w:t>-</w:t>
      </w:r>
      <w:r w:rsidRPr="006B258B">
        <w:rPr>
          <w:rFonts w:ascii="GHEA Grapalat" w:hAnsi="GHEA Grapalat"/>
          <w:sz w:val="20"/>
          <w:szCs w:val="20"/>
          <w:lang w:val="en-AU"/>
        </w:rPr>
        <w:t>GHAPDZB</w:t>
      </w:r>
      <w:r w:rsidRPr="006B258B">
        <w:rPr>
          <w:rFonts w:ascii="GHEA Grapalat" w:hAnsi="GHEA Grapalat"/>
          <w:sz w:val="20"/>
          <w:szCs w:val="20"/>
          <w:lang w:val="ru-RU"/>
        </w:rPr>
        <w:t>-19/</w:t>
      </w:r>
      <w:r w:rsidRPr="00D45C73">
        <w:rPr>
          <w:rFonts w:ascii="GHEA Grapalat" w:hAnsi="GHEA Grapalat"/>
          <w:sz w:val="20"/>
          <w:szCs w:val="20"/>
          <w:lang w:val="ru-RU"/>
        </w:rPr>
        <w:t>02</w:t>
      </w:r>
    </w:p>
    <w:p w:rsidR="006B258B" w:rsidRPr="00D45C73" w:rsidRDefault="006B258B" w:rsidP="006B258B">
      <w:pPr>
        <w:spacing w:after="160"/>
        <w:ind w:firstLine="567"/>
        <w:jc w:val="both"/>
        <w:rPr>
          <w:rFonts w:ascii="GHEA Grapalat" w:hAnsi="GHEA Grapalat"/>
          <w:sz w:val="20"/>
          <w:szCs w:val="20"/>
          <w:lang w:val="ru-RU"/>
        </w:rPr>
      </w:pPr>
    </w:p>
    <w:p w:rsidR="006B258B" w:rsidRPr="00D45C73" w:rsidRDefault="004323F0" w:rsidP="006B258B">
      <w:pPr>
        <w:spacing w:after="160"/>
        <w:ind w:firstLine="567"/>
        <w:jc w:val="both"/>
        <w:rPr>
          <w:rFonts w:ascii="GHEA Grapalat" w:hAnsi="GHEA Grapalat"/>
          <w:sz w:val="20"/>
          <w:szCs w:val="20"/>
          <w:lang w:val="ru-RU"/>
        </w:rPr>
      </w:pPr>
      <w:r>
        <w:rPr>
          <w:rFonts w:ascii="GHEA Grapalat" w:hAnsi="GHEA Grapalat"/>
          <w:sz w:val="20"/>
          <w:szCs w:val="20"/>
          <w:lang w:val="ru-RU"/>
        </w:rPr>
        <w:t xml:space="preserve">Клиент: </w:t>
      </w:r>
      <w:r w:rsidR="006B258B" w:rsidRPr="00D45C73">
        <w:rPr>
          <w:rFonts w:ascii="GHEA Grapalat" w:hAnsi="GHEA Grapalat"/>
          <w:sz w:val="20"/>
          <w:szCs w:val="20"/>
          <w:lang w:val="ru-RU"/>
        </w:rPr>
        <w:t xml:space="preserve">Средняя школа </w:t>
      </w:r>
      <w:r w:rsidR="006B258B" w:rsidRPr="006B258B">
        <w:rPr>
          <w:rFonts w:ascii="GHEA Grapalat" w:hAnsi="GHEA Grapalat"/>
          <w:sz w:val="20"/>
          <w:szCs w:val="20"/>
          <w:lang w:val="ru-RU"/>
        </w:rPr>
        <w:t xml:space="preserve"> </w:t>
      </w:r>
      <w:r w:rsidR="00F3716E" w:rsidRPr="00F3716E">
        <w:rPr>
          <w:rFonts w:ascii="GHEA Grapalat" w:hAnsi="GHEA Grapalat"/>
          <w:sz w:val="20"/>
          <w:szCs w:val="20"/>
          <w:lang w:val="ru-RU"/>
        </w:rPr>
        <w:t>Хачпара</w:t>
      </w:r>
      <w:r w:rsidR="006B258B" w:rsidRPr="006B258B">
        <w:rPr>
          <w:rFonts w:ascii="GHEA Grapalat" w:hAnsi="GHEA Grapalat"/>
          <w:sz w:val="20"/>
          <w:szCs w:val="20"/>
          <w:lang w:val="ru-RU"/>
        </w:rPr>
        <w:t xml:space="preserve"> ГНКО</w:t>
      </w:r>
      <w:r w:rsidR="006B258B" w:rsidRPr="00D45C73">
        <w:rPr>
          <w:rFonts w:ascii="GHEA Grapalat" w:hAnsi="GHEA Grapalat"/>
          <w:sz w:val="20"/>
          <w:szCs w:val="20"/>
          <w:lang w:val="ru-RU"/>
        </w:rPr>
        <w:t xml:space="preserve"> </w:t>
      </w:r>
      <w:r w:rsidR="006B258B" w:rsidRPr="006B258B">
        <w:rPr>
          <w:rFonts w:ascii="GHEA Grapalat" w:hAnsi="GHEA Grapalat"/>
          <w:sz w:val="20"/>
          <w:szCs w:val="20"/>
          <w:lang w:val="ru-RU"/>
        </w:rPr>
        <w:t>Араратского марза,</w:t>
      </w:r>
      <w:r w:rsidR="00102D49" w:rsidRPr="00102D49">
        <w:rPr>
          <w:rFonts w:ascii="GHEA Grapalat" w:hAnsi="GHEA Grapalat"/>
          <w:sz w:val="20"/>
          <w:szCs w:val="20"/>
          <w:lang w:val="ru-RU"/>
        </w:rPr>
        <w:t xml:space="preserve"> </w:t>
      </w:r>
      <w:r w:rsidR="006B258B" w:rsidRPr="00D45C73">
        <w:rPr>
          <w:rFonts w:ascii="GHEA Grapalat" w:hAnsi="GHEA Grapalat"/>
          <w:sz w:val="20"/>
          <w:szCs w:val="20"/>
          <w:lang w:val="ru-RU"/>
        </w:rPr>
        <w:t>РА,</w:t>
      </w:r>
      <w:r w:rsidR="006B258B" w:rsidRPr="006B258B">
        <w:rPr>
          <w:rFonts w:ascii="GHEA Grapalat" w:hAnsi="GHEA Grapalat"/>
          <w:sz w:val="20"/>
          <w:szCs w:val="20"/>
          <w:lang w:val="ru-RU"/>
        </w:rPr>
        <w:t xml:space="preserve"> ра</w:t>
      </w:r>
      <w:r w:rsidR="006B258B" w:rsidRPr="00D45C73">
        <w:rPr>
          <w:rFonts w:ascii="GHEA Grapalat" w:hAnsi="GHEA Grapalat"/>
          <w:sz w:val="20"/>
          <w:szCs w:val="20"/>
          <w:lang w:val="ru-RU"/>
        </w:rPr>
        <w:t>сположена в о</w:t>
      </w:r>
      <w:r w:rsidR="006B258B" w:rsidRPr="006B258B">
        <w:rPr>
          <w:rFonts w:ascii="GHEA Grapalat" w:hAnsi="GHEA Grapalat"/>
          <w:sz w:val="20"/>
          <w:szCs w:val="20"/>
          <w:lang w:val="ru-RU"/>
        </w:rPr>
        <w:t xml:space="preserve">. </w:t>
      </w:r>
      <w:r w:rsidR="00F3716E" w:rsidRPr="00F3716E">
        <w:rPr>
          <w:rFonts w:ascii="GHEA Grapalat" w:hAnsi="GHEA Grapalat"/>
          <w:sz w:val="20"/>
          <w:szCs w:val="20"/>
          <w:lang w:val="ru-RU"/>
        </w:rPr>
        <w:t>Хачпар</w:t>
      </w:r>
      <w:r w:rsidR="006B258B" w:rsidRPr="006B258B">
        <w:rPr>
          <w:rFonts w:ascii="GHEA Grapalat" w:hAnsi="GHEA Grapalat"/>
          <w:sz w:val="20"/>
          <w:szCs w:val="20"/>
          <w:lang w:val="ru-RU"/>
        </w:rPr>
        <w:t xml:space="preserve"> </w:t>
      </w:r>
      <w:r w:rsidR="006B258B" w:rsidRPr="00D45C73">
        <w:rPr>
          <w:rFonts w:ascii="GHEA Grapalat" w:hAnsi="GHEA Grapalat"/>
          <w:sz w:val="20"/>
          <w:szCs w:val="20"/>
          <w:lang w:val="ru-RU"/>
        </w:rPr>
        <w:t xml:space="preserve">улица </w:t>
      </w:r>
      <w:r w:rsidR="00F3716E" w:rsidRPr="00F3716E">
        <w:rPr>
          <w:rFonts w:ascii="GHEA Grapalat" w:hAnsi="GHEA Grapalat"/>
          <w:sz w:val="20"/>
          <w:szCs w:val="20"/>
          <w:lang w:val="ru-RU"/>
        </w:rPr>
        <w:t>5</w:t>
      </w:r>
      <w:r w:rsidR="006B258B" w:rsidRPr="006B258B">
        <w:rPr>
          <w:rFonts w:ascii="GHEA Grapalat" w:hAnsi="GHEA Grapalat"/>
          <w:sz w:val="20"/>
          <w:szCs w:val="20"/>
          <w:lang w:val="hy-AM"/>
        </w:rPr>
        <w:t>.</w:t>
      </w:r>
      <w:r w:rsidR="00102D49" w:rsidRPr="00102D49">
        <w:rPr>
          <w:rFonts w:ascii="GHEA Grapalat" w:hAnsi="GHEA Grapalat" w:cs="Sylfaen"/>
          <w:i/>
          <w:sz w:val="20"/>
          <w:szCs w:val="20"/>
          <w:lang w:val="af-ZA"/>
        </w:rPr>
        <w:t xml:space="preserve"> </w:t>
      </w:r>
      <w:r w:rsidR="00102D49" w:rsidRPr="006B258B">
        <w:rPr>
          <w:rFonts w:ascii="GHEA Grapalat" w:hAnsi="GHEA Grapalat" w:cs="Sylfaen"/>
          <w:i/>
          <w:sz w:val="20"/>
          <w:szCs w:val="20"/>
          <w:lang w:val="af-ZA"/>
        </w:rPr>
        <w:t>№</w:t>
      </w:r>
      <w:r w:rsidR="006B258B" w:rsidRPr="006B258B">
        <w:rPr>
          <w:rFonts w:ascii="GHEA Grapalat" w:hAnsi="GHEA Grapalat"/>
          <w:sz w:val="20"/>
          <w:szCs w:val="20"/>
          <w:lang w:val="ru-RU"/>
        </w:rPr>
        <w:t xml:space="preserve"> </w:t>
      </w:r>
      <w:r w:rsidR="00F3716E" w:rsidRPr="00F3716E">
        <w:rPr>
          <w:rFonts w:ascii="GHEA Grapalat" w:hAnsi="GHEA Grapalat"/>
          <w:sz w:val="20"/>
          <w:szCs w:val="20"/>
          <w:lang w:val="ru-RU"/>
        </w:rPr>
        <w:t xml:space="preserve">15 </w:t>
      </w:r>
      <w:r w:rsidR="00102D49" w:rsidRPr="004E7A80">
        <w:rPr>
          <w:rFonts w:ascii="GHEA Grapalat" w:hAnsi="GHEA Grapalat"/>
          <w:sz w:val="20"/>
          <w:szCs w:val="20"/>
          <w:lang w:val="ru-RU"/>
        </w:rPr>
        <w:t xml:space="preserve"> </w:t>
      </w:r>
      <w:r w:rsidR="006B258B"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006B258B" w:rsidRPr="006B258B">
        <w:rPr>
          <w:rFonts w:ascii="GHEA Grapalat" w:hAnsi="GHEA Grapalat"/>
          <w:sz w:val="20"/>
          <w:szCs w:val="20"/>
          <w:lang w:val="ru-RU"/>
        </w:rPr>
        <w:t>, которая реализуется в один этап.</w:t>
      </w:r>
    </w:p>
    <w:p w:rsidR="006B258B" w:rsidRPr="006B258B" w:rsidRDefault="006B258B" w:rsidP="006B258B">
      <w:pPr>
        <w:spacing w:after="160"/>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065381" w:rsidRPr="00065381">
        <w:rPr>
          <w:rFonts w:ascii="GHEA Grapalat" w:hAnsi="GHEA Grapalat"/>
          <w:sz w:val="20"/>
          <w:szCs w:val="20"/>
          <w:lang w:val="ru-RU"/>
        </w:rPr>
        <w:t>1</w:t>
      </w:r>
      <w:r w:rsidR="00716EBC" w:rsidRPr="00716EBC">
        <w:rPr>
          <w:rFonts w:ascii="GHEA Grapalat" w:hAnsi="GHEA Grapalat"/>
          <w:sz w:val="20"/>
          <w:szCs w:val="20"/>
          <w:lang w:val="ru-RU"/>
        </w:rPr>
        <w:t>1</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4323F0">
        <w:rPr>
          <w:rFonts w:ascii="GHEA Grapalat" w:hAnsi="GHEA Grapalat"/>
          <w:sz w:val="20"/>
          <w:szCs w:val="20"/>
        </w:rPr>
        <w:t>o</w:t>
      </w:r>
      <w:r w:rsidRPr="006B258B">
        <w:rPr>
          <w:rFonts w:ascii="GHEA Grapalat" w:hAnsi="GHEA Grapalat"/>
          <w:sz w:val="20"/>
          <w:szCs w:val="20"/>
          <w:lang w:val="ru-RU"/>
        </w:rPr>
        <w:t xml:space="preserve">. </w:t>
      </w:r>
      <w:r w:rsidR="00102D49" w:rsidRPr="00102D49">
        <w:rPr>
          <w:rFonts w:ascii="GHEA Grapalat" w:hAnsi="GHEA Grapalat"/>
          <w:sz w:val="20"/>
          <w:szCs w:val="20"/>
          <w:lang w:val="ru-RU"/>
        </w:rPr>
        <w:t xml:space="preserve">Хачпар </w:t>
      </w:r>
      <w:r w:rsidR="00B001A1" w:rsidRPr="00B001A1">
        <w:rPr>
          <w:rFonts w:ascii="GHEA Grapalat" w:hAnsi="GHEA Grapalat"/>
          <w:sz w:val="20"/>
          <w:szCs w:val="20"/>
          <w:lang w:val="ru-RU"/>
        </w:rPr>
        <w:t xml:space="preserve"> </w:t>
      </w:r>
      <w:r w:rsidR="00B001A1" w:rsidRPr="00D45C73">
        <w:rPr>
          <w:rFonts w:ascii="GHEA Grapalat" w:hAnsi="GHEA Grapalat"/>
          <w:sz w:val="20"/>
          <w:szCs w:val="20"/>
          <w:lang w:val="ru-RU"/>
        </w:rPr>
        <w:t xml:space="preserve">Средняя школа </w:t>
      </w:r>
      <w:r w:rsidR="004323F0" w:rsidRPr="006B258B">
        <w:rPr>
          <w:rFonts w:ascii="GHEA Grapalat" w:hAnsi="GHEA Grapalat"/>
          <w:sz w:val="20"/>
          <w:szCs w:val="20"/>
          <w:lang w:val="ru-RU"/>
        </w:rPr>
        <w:t>ГНКО</w:t>
      </w:r>
      <w:r w:rsidR="00B001A1" w:rsidRPr="006B258B">
        <w:rPr>
          <w:rFonts w:ascii="GHEA Grapalat" w:hAnsi="GHEA Grapalat"/>
          <w:sz w:val="20"/>
          <w:szCs w:val="20"/>
          <w:lang w:val="ru-RU"/>
        </w:rPr>
        <w:t xml:space="preserve"> </w:t>
      </w:r>
      <w:r w:rsidR="00D45C73" w:rsidRPr="00D45C73">
        <w:rPr>
          <w:rFonts w:ascii="GHEA Grapalat" w:hAnsi="GHEA Grapalat"/>
          <w:sz w:val="20"/>
          <w:szCs w:val="20"/>
          <w:lang w:val="ru-RU"/>
        </w:rPr>
        <w:t xml:space="preserve">улица </w:t>
      </w:r>
      <w:r w:rsidR="004E7A80">
        <w:rPr>
          <w:rFonts w:ascii="GHEA Grapalat" w:hAnsi="GHEA Grapalat"/>
          <w:sz w:val="20"/>
          <w:szCs w:val="20"/>
          <w:lang w:val="ru-RU"/>
        </w:rPr>
        <w:t>5</w:t>
      </w:r>
      <w:r w:rsidRPr="006B258B">
        <w:rPr>
          <w:rFonts w:ascii="GHEA Grapalat" w:hAnsi="GHEA Grapalat"/>
          <w:sz w:val="20"/>
          <w:szCs w:val="20"/>
          <w:lang w:val="ru-RU"/>
        </w:rPr>
        <w:t xml:space="preserve">, </w:t>
      </w:r>
      <w:r w:rsidR="00102D49" w:rsidRPr="006B258B">
        <w:rPr>
          <w:rFonts w:ascii="GHEA Grapalat" w:hAnsi="GHEA Grapalat" w:cs="Sylfaen"/>
          <w:i/>
          <w:sz w:val="20"/>
          <w:szCs w:val="20"/>
          <w:lang w:val="af-ZA"/>
        </w:rPr>
        <w:t>№</w:t>
      </w:r>
      <w:r w:rsidRPr="006B258B">
        <w:rPr>
          <w:rFonts w:ascii="GHEA Grapalat" w:hAnsi="GHEA Grapalat"/>
          <w:sz w:val="20"/>
          <w:szCs w:val="20"/>
          <w:lang w:val="ru-RU"/>
        </w:rPr>
        <w:t>,</w:t>
      </w:r>
      <w:r w:rsidR="00102D49" w:rsidRPr="00102D49">
        <w:rPr>
          <w:rFonts w:ascii="GHEA Grapalat" w:hAnsi="GHEA Grapalat"/>
          <w:sz w:val="20"/>
          <w:szCs w:val="20"/>
          <w:lang w:val="ru-RU"/>
        </w:rPr>
        <w:t xml:space="preserve">15 </w:t>
      </w:r>
      <w:r w:rsidRPr="006B258B">
        <w:rPr>
          <w:rFonts w:ascii="GHEA Grapalat" w:hAnsi="GHEA Grapalat"/>
          <w:sz w:val="20"/>
          <w:szCs w:val="20"/>
          <w:lang w:val="ru-RU"/>
        </w:rPr>
        <w:t xml:space="preserve"> в бумажной форме до </w:t>
      </w:r>
      <w:r w:rsidRPr="00D45C73">
        <w:rPr>
          <w:rFonts w:ascii="GHEA Grapalat" w:hAnsi="GHEA Grapalat"/>
          <w:sz w:val="20"/>
          <w:szCs w:val="20"/>
          <w:lang w:val="ru-RU"/>
        </w:rPr>
        <w:t>1</w:t>
      </w:r>
      <w:r w:rsidR="00716EBC" w:rsidRPr="00716EBC">
        <w:rPr>
          <w:rFonts w:ascii="GHEA Grapalat" w:hAnsi="GHEA Grapalat"/>
          <w:sz w:val="20"/>
          <w:szCs w:val="20"/>
          <w:lang w:val="ru-RU"/>
        </w:rPr>
        <w:t>1</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Открытие торгов состоится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D45C73" w:rsidRPr="00D45C73">
        <w:rPr>
          <w:rFonts w:ascii="GHEA Grapalat" w:hAnsi="GHEA Grapalat"/>
          <w:sz w:val="20"/>
          <w:szCs w:val="20"/>
          <w:lang w:val="ru-RU"/>
        </w:rPr>
        <w:t>о</w:t>
      </w:r>
      <w:r w:rsidRPr="006B258B">
        <w:rPr>
          <w:rFonts w:ascii="GHEA Grapalat" w:hAnsi="GHEA Grapalat"/>
          <w:sz w:val="20"/>
          <w:szCs w:val="20"/>
          <w:lang w:val="ru-RU"/>
        </w:rPr>
        <w:t xml:space="preserve">. </w:t>
      </w:r>
      <w:r w:rsidR="00102D49" w:rsidRPr="00102D49">
        <w:rPr>
          <w:rFonts w:ascii="GHEA Grapalat" w:hAnsi="GHEA Grapalat"/>
          <w:sz w:val="20"/>
          <w:szCs w:val="20"/>
          <w:lang w:val="ru-RU"/>
        </w:rPr>
        <w:t>Хачпар</w:t>
      </w:r>
      <w:r w:rsidRPr="006B258B">
        <w:rPr>
          <w:rFonts w:ascii="GHEA Grapalat" w:hAnsi="GHEA Grapalat"/>
          <w:sz w:val="20"/>
          <w:szCs w:val="20"/>
          <w:lang w:val="ru-RU"/>
        </w:rPr>
        <w:t>.</w:t>
      </w:r>
      <w:r w:rsidR="00D45C73" w:rsidRPr="00D45C73">
        <w:rPr>
          <w:rFonts w:ascii="GHEA Grapalat" w:hAnsi="GHEA Grapalat"/>
          <w:sz w:val="20"/>
          <w:szCs w:val="20"/>
          <w:lang w:val="ru-RU"/>
        </w:rPr>
        <w:t xml:space="preserve"> </w:t>
      </w:r>
      <w:r w:rsidR="00102D49">
        <w:rPr>
          <w:rFonts w:ascii="GHEA Grapalat" w:hAnsi="GHEA Grapalat"/>
          <w:sz w:val="20"/>
          <w:szCs w:val="20"/>
          <w:lang w:val="ru-RU"/>
        </w:rPr>
        <w:t>Средняя школа</w:t>
      </w:r>
      <w:r w:rsidR="00B001A1" w:rsidRPr="006B258B">
        <w:rPr>
          <w:rFonts w:ascii="GHEA Grapalat" w:hAnsi="GHEA Grapalat"/>
          <w:sz w:val="20"/>
          <w:szCs w:val="20"/>
          <w:lang w:val="ru-RU"/>
        </w:rPr>
        <w:t xml:space="preserve"> ГНКО</w:t>
      </w:r>
      <w:r w:rsidR="00B001A1" w:rsidRPr="00D45C73">
        <w:rPr>
          <w:rFonts w:ascii="GHEA Grapalat" w:hAnsi="GHEA Grapalat"/>
          <w:sz w:val="20"/>
          <w:szCs w:val="20"/>
          <w:lang w:val="ru-RU"/>
        </w:rPr>
        <w:t xml:space="preserve"> </w:t>
      </w:r>
      <w:r w:rsidR="00102D49">
        <w:rPr>
          <w:rFonts w:ascii="GHEA Grapalat" w:hAnsi="GHEA Grapalat"/>
          <w:sz w:val="20"/>
          <w:szCs w:val="20"/>
          <w:lang w:val="ru-RU"/>
        </w:rPr>
        <w:t xml:space="preserve">улица </w:t>
      </w:r>
      <w:r w:rsidR="00102D49" w:rsidRPr="00102D49">
        <w:rPr>
          <w:rFonts w:ascii="GHEA Grapalat" w:hAnsi="GHEA Grapalat"/>
          <w:sz w:val="20"/>
          <w:szCs w:val="20"/>
          <w:lang w:val="ru-RU"/>
        </w:rPr>
        <w:t>5</w:t>
      </w:r>
      <w:r w:rsidR="00D45C73" w:rsidRPr="006B258B">
        <w:rPr>
          <w:rFonts w:ascii="GHEA Grapalat" w:hAnsi="GHEA Grapalat"/>
          <w:sz w:val="20"/>
          <w:szCs w:val="20"/>
          <w:lang w:val="ru-RU"/>
        </w:rPr>
        <w:t xml:space="preserve">, </w:t>
      </w:r>
      <w:r w:rsidR="00102D49" w:rsidRPr="006B258B">
        <w:rPr>
          <w:rFonts w:ascii="GHEA Grapalat" w:hAnsi="GHEA Grapalat" w:cs="Sylfaen"/>
          <w:i/>
          <w:sz w:val="20"/>
          <w:szCs w:val="20"/>
          <w:lang w:val="af-ZA"/>
        </w:rPr>
        <w:t>№</w:t>
      </w:r>
      <w:r w:rsidR="00102D49">
        <w:rPr>
          <w:rFonts w:ascii="GHEA Grapalat" w:hAnsi="GHEA Grapalat" w:cs="Sylfaen"/>
          <w:i/>
          <w:sz w:val="20"/>
          <w:szCs w:val="20"/>
          <w:lang w:val="af-ZA"/>
        </w:rPr>
        <w:t xml:space="preserve"> </w:t>
      </w:r>
      <w:r w:rsidR="00102D49" w:rsidRPr="00102D49">
        <w:rPr>
          <w:rFonts w:ascii="GHEA Grapalat" w:hAnsi="GHEA Grapalat"/>
          <w:sz w:val="20"/>
          <w:szCs w:val="20"/>
          <w:lang w:val="ru-RU"/>
        </w:rPr>
        <w:t>15</w:t>
      </w:r>
      <w:r w:rsidRPr="006B258B">
        <w:rPr>
          <w:rFonts w:ascii="GHEA Grapalat" w:hAnsi="GHEA Grapalat"/>
          <w:sz w:val="20"/>
          <w:szCs w:val="20"/>
          <w:lang w:val="ru-RU"/>
        </w:rPr>
        <w:t xml:space="preserve">, </w:t>
      </w:r>
      <w:r w:rsidRPr="00AC0D68">
        <w:rPr>
          <w:rFonts w:ascii="GHEA Grapalat" w:hAnsi="GHEA Grapalat"/>
          <w:sz w:val="20"/>
          <w:szCs w:val="20"/>
          <w:lang w:val="ru-RU"/>
        </w:rPr>
        <w:t>201</w:t>
      </w:r>
      <w:r w:rsidR="00D45C73" w:rsidRPr="00AC0D68">
        <w:rPr>
          <w:rFonts w:ascii="GHEA Grapalat" w:hAnsi="GHEA Grapalat"/>
          <w:sz w:val="20"/>
          <w:szCs w:val="20"/>
          <w:lang w:val="ru-RU"/>
        </w:rPr>
        <w:t xml:space="preserve">9 </w:t>
      </w:r>
      <w:r w:rsidRPr="00AC0D68">
        <w:rPr>
          <w:rFonts w:ascii="GHEA Grapalat" w:hAnsi="GHEA Grapalat"/>
          <w:sz w:val="20"/>
          <w:szCs w:val="20"/>
          <w:lang w:val="ru-RU"/>
        </w:rPr>
        <w:t>года, »</w:t>
      </w:r>
      <w:r w:rsidR="00D45C73" w:rsidRPr="00AC0D68">
        <w:rPr>
          <w:rFonts w:ascii="GHEA Grapalat" w:hAnsi="GHEA Grapalat"/>
          <w:sz w:val="20"/>
          <w:szCs w:val="20"/>
          <w:lang w:val="ru-RU"/>
        </w:rPr>
        <w:t>0</w:t>
      </w:r>
      <w:r w:rsidR="009850BA" w:rsidRPr="00AC0D68">
        <w:rPr>
          <w:rFonts w:ascii="GHEA Grapalat" w:hAnsi="GHEA Grapalat"/>
          <w:sz w:val="20"/>
          <w:szCs w:val="20"/>
          <w:lang w:val="ru-RU"/>
        </w:rPr>
        <w:t>6</w:t>
      </w:r>
      <w:r w:rsidRPr="00AC0D68">
        <w:rPr>
          <w:rFonts w:ascii="GHEA Grapalat" w:hAnsi="GHEA Grapalat"/>
          <w:sz w:val="20"/>
          <w:szCs w:val="20"/>
          <w:lang w:val="ru-RU"/>
        </w:rPr>
        <w:t xml:space="preserve"> декабря в </w:t>
      </w:r>
      <w:r w:rsidR="00D45C73" w:rsidRPr="00AC0D68">
        <w:rPr>
          <w:rFonts w:ascii="GHEA Grapalat" w:hAnsi="GHEA Grapalat"/>
          <w:sz w:val="20"/>
          <w:szCs w:val="20"/>
          <w:lang w:val="ru-RU"/>
        </w:rPr>
        <w:t>1</w:t>
      </w:r>
      <w:r w:rsidR="00716EBC" w:rsidRPr="00AC0D68">
        <w:rPr>
          <w:rFonts w:ascii="GHEA Grapalat" w:hAnsi="GHEA Grapalat"/>
          <w:sz w:val="20"/>
          <w:szCs w:val="20"/>
          <w:lang w:val="ru-RU"/>
        </w:rPr>
        <w:t>1</w:t>
      </w:r>
      <w:r w:rsidR="00D45C73" w:rsidRPr="00AC0D68">
        <w:rPr>
          <w:rFonts w:ascii="GHEA Grapalat" w:hAnsi="GHEA Grapalat"/>
          <w:sz w:val="20"/>
          <w:szCs w:val="20"/>
          <w:lang w:val="ru-RU"/>
        </w:rPr>
        <w:t>;00</w:t>
      </w:r>
      <w:r w:rsidRPr="00AC0D68">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 xml:space="preserve">Телефон 093 </w:t>
      </w:r>
      <w:r w:rsidR="00D45C73" w:rsidRPr="00D45C73">
        <w:rPr>
          <w:rFonts w:ascii="GHEA Grapalat" w:hAnsi="GHEA Grapalat"/>
          <w:sz w:val="20"/>
          <w:szCs w:val="20"/>
          <w:lang w:val="ru-RU"/>
        </w:rPr>
        <w:t xml:space="preserve"> 58-31-37</w:t>
      </w:r>
    </w:p>
    <w:p w:rsidR="006B258B" w:rsidRPr="00E374C9" w:rsidRDefault="006B258B" w:rsidP="00E374C9">
      <w:pPr>
        <w:pStyle w:val="BodyTextIndent"/>
        <w:spacing w:after="0" w:line="240" w:lineRule="auto"/>
        <w:jc w:val="center"/>
        <w:rPr>
          <w:rFonts w:ascii="GHEA Grapalat" w:hAnsi="GHEA Grapalat"/>
          <w:sz w:val="20"/>
          <w:szCs w:val="20"/>
          <w:lang w:val="af-ZA"/>
        </w:rPr>
      </w:pPr>
      <w:r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Pr="006B258B">
        <w:rPr>
          <w:rFonts w:ascii="GHEA Grapalat" w:hAnsi="GHEA Grapalat"/>
          <w:sz w:val="20"/>
          <w:szCs w:val="20"/>
          <w:lang w:val="ru-RU"/>
        </w:rPr>
        <w:t xml:space="preserve"> </w:t>
      </w:r>
      <w:r w:rsidR="00E374C9" w:rsidRPr="00E374C9">
        <w:rPr>
          <w:rFonts w:ascii="GHEA Grapalat" w:hAnsi="GHEA Grapalat"/>
          <w:sz w:val="20"/>
          <w:szCs w:val="20"/>
          <w:lang w:val="af-ZA"/>
        </w:rPr>
        <w:t>xachpardproc@mail.ru</w:t>
      </w:r>
    </w:p>
    <w:p w:rsidR="006B258B" w:rsidRPr="006B258B" w:rsidRDefault="00102D49" w:rsidP="006B258B">
      <w:pPr>
        <w:jc w:val="center"/>
        <w:rPr>
          <w:rFonts w:ascii="GHEA Grapalat" w:hAnsi="GHEA Grapalat"/>
          <w:sz w:val="20"/>
          <w:szCs w:val="20"/>
          <w:lang w:val="ru-RU"/>
        </w:rPr>
      </w:pPr>
      <w:r>
        <w:rPr>
          <w:rFonts w:ascii="GHEA Grapalat" w:hAnsi="GHEA Grapalat"/>
          <w:sz w:val="20"/>
          <w:szCs w:val="20"/>
          <w:lang w:val="ru-RU"/>
        </w:rPr>
        <w:t xml:space="preserve">Клиент &lt;&lt; </w:t>
      </w:r>
      <w:r w:rsidRPr="00102D49">
        <w:rPr>
          <w:rFonts w:ascii="GHEA Grapalat" w:hAnsi="GHEA Grapalat"/>
          <w:sz w:val="20"/>
          <w:szCs w:val="20"/>
          <w:lang w:val="ru-RU"/>
        </w:rPr>
        <w:t>Хачпар</w:t>
      </w:r>
      <w:r w:rsidR="006B258B" w:rsidRPr="006B258B">
        <w:rPr>
          <w:rFonts w:ascii="GHEA Grapalat" w:hAnsi="GHEA Grapalat"/>
          <w:sz w:val="20"/>
          <w:szCs w:val="20"/>
          <w:lang w:val="ru-RU"/>
        </w:rPr>
        <w:t>ская средняя школа  &gt;&gt; ГНКО</w:t>
      </w:r>
    </w:p>
    <w:p w:rsidR="006B258B" w:rsidRPr="006B258B" w:rsidRDefault="006B258B" w:rsidP="006B258B">
      <w:pPr>
        <w:spacing w:after="120"/>
        <w:ind w:right="-7" w:firstLine="567"/>
        <w:jc w:val="right"/>
        <w:rPr>
          <w:rFonts w:ascii="GHEA Grapalat" w:hAnsi="GHEA Grapalat" w:cs="Sylfaen"/>
          <w:i/>
          <w:sz w:val="22"/>
          <w:lang w:val="af-ZA"/>
        </w:rPr>
      </w:pPr>
    </w:p>
    <w:p w:rsidR="00521ECD" w:rsidRPr="00D45C73" w:rsidRDefault="00521ECD" w:rsidP="006E5207">
      <w:pPr>
        <w:pStyle w:val="BodyText"/>
        <w:spacing w:after="0"/>
        <w:ind w:firstLine="567"/>
        <w:jc w:val="right"/>
        <w:rPr>
          <w:rFonts w:ascii="GHEA Grapalat" w:hAnsi="GHEA Grapalat" w:cs="Sylfaen"/>
          <w:i/>
          <w:sz w:val="20"/>
          <w:szCs w:val="20"/>
          <w:lang w:val="af-ZA"/>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521ECD" w:rsidRPr="006B258B" w:rsidRDefault="00521ECD" w:rsidP="006E5207">
      <w:pPr>
        <w:pStyle w:val="BodyText"/>
        <w:spacing w:after="0"/>
        <w:ind w:firstLine="567"/>
        <w:jc w:val="right"/>
        <w:rPr>
          <w:rFonts w:ascii="GHEA Grapalat" w:hAnsi="GHEA Grapalat" w:cs="Sylfaen"/>
          <w:i/>
          <w:sz w:val="20"/>
          <w:szCs w:val="20"/>
          <w:lang w:val="ru-RU"/>
        </w:rPr>
      </w:pPr>
    </w:p>
    <w:p w:rsidR="00D45C73" w:rsidRDefault="00D45C73" w:rsidP="006E5207">
      <w:pPr>
        <w:pStyle w:val="BodyText"/>
        <w:spacing w:after="0"/>
        <w:ind w:firstLine="567"/>
        <w:jc w:val="right"/>
        <w:rPr>
          <w:rFonts w:ascii="GHEA Grapalat" w:hAnsi="GHEA Grapalat" w:cs="Sylfaen"/>
          <w:i/>
          <w:sz w:val="20"/>
          <w:szCs w:val="20"/>
          <w:lang w:val="ru-RU"/>
        </w:rPr>
      </w:pPr>
    </w:p>
    <w:p w:rsidR="00065381" w:rsidRPr="00F3716E" w:rsidRDefault="00065381" w:rsidP="006E5207">
      <w:pPr>
        <w:pStyle w:val="BodyText"/>
        <w:spacing w:after="0"/>
        <w:ind w:firstLine="567"/>
        <w:jc w:val="right"/>
        <w:rPr>
          <w:rFonts w:ascii="GHEA Grapalat" w:hAnsi="GHEA Grapalat" w:cs="Sylfaen"/>
          <w:i/>
          <w:sz w:val="20"/>
          <w:szCs w:val="20"/>
          <w:lang w:val="ru-RU"/>
        </w:rPr>
      </w:pPr>
    </w:p>
    <w:p w:rsidR="00065381" w:rsidRPr="00F3716E" w:rsidRDefault="00065381" w:rsidP="006E5207">
      <w:pPr>
        <w:pStyle w:val="BodyText"/>
        <w:spacing w:after="0"/>
        <w:ind w:firstLine="567"/>
        <w:jc w:val="right"/>
        <w:rPr>
          <w:rFonts w:ascii="GHEA Grapalat" w:hAnsi="GHEA Grapalat" w:cs="Sylfaen"/>
          <w:i/>
          <w:sz w:val="20"/>
          <w:szCs w:val="20"/>
          <w:lang w:val="ru-RU"/>
        </w:rPr>
      </w:pPr>
    </w:p>
    <w:p w:rsidR="00065381" w:rsidRPr="00F3716E" w:rsidRDefault="00065381" w:rsidP="006E5207">
      <w:pPr>
        <w:pStyle w:val="BodyText"/>
        <w:spacing w:after="0"/>
        <w:ind w:firstLine="567"/>
        <w:jc w:val="right"/>
        <w:rPr>
          <w:rFonts w:ascii="GHEA Grapalat" w:hAnsi="GHEA Grapalat" w:cs="Sylfaen"/>
          <w:i/>
          <w:sz w:val="20"/>
          <w:szCs w:val="20"/>
          <w:lang w:val="ru-RU"/>
        </w:rPr>
      </w:pPr>
    </w:p>
    <w:p w:rsidR="00065381" w:rsidRPr="00F3716E" w:rsidRDefault="00065381" w:rsidP="006E5207">
      <w:pPr>
        <w:pStyle w:val="BodyText"/>
        <w:spacing w:after="0"/>
        <w:ind w:firstLine="567"/>
        <w:jc w:val="right"/>
        <w:rPr>
          <w:rFonts w:ascii="GHEA Grapalat" w:hAnsi="GHEA Grapalat" w:cs="Sylfaen"/>
          <w:i/>
          <w:sz w:val="20"/>
          <w:szCs w:val="20"/>
          <w:lang w:val="ru-RU"/>
        </w:rPr>
      </w:pPr>
    </w:p>
    <w:p w:rsidR="00065381" w:rsidRPr="00F3716E" w:rsidRDefault="00065381" w:rsidP="006E5207">
      <w:pPr>
        <w:pStyle w:val="BodyText"/>
        <w:spacing w:after="0"/>
        <w:ind w:firstLine="567"/>
        <w:jc w:val="right"/>
        <w:rPr>
          <w:rFonts w:ascii="GHEA Grapalat" w:hAnsi="GHEA Grapalat" w:cs="Sylfaen"/>
          <w:i/>
          <w:sz w:val="20"/>
          <w:szCs w:val="20"/>
          <w:lang w:val="ru-RU"/>
        </w:rPr>
      </w:pPr>
    </w:p>
    <w:p w:rsidR="00102D49" w:rsidRPr="004E7A80" w:rsidRDefault="00102D49" w:rsidP="006E5207">
      <w:pPr>
        <w:pStyle w:val="BodyText"/>
        <w:spacing w:after="0"/>
        <w:ind w:firstLine="567"/>
        <w:jc w:val="right"/>
        <w:rPr>
          <w:rFonts w:ascii="GHEA Grapalat" w:hAnsi="GHEA Grapalat" w:cs="Sylfaen"/>
          <w:i/>
          <w:sz w:val="20"/>
          <w:szCs w:val="20"/>
          <w:lang w:val="ru-RU"/>
        </w:rPr>
      </w:pPr>
    </w:p>
    <w:p w:rsidR="006E5207" w:rsidRDefault="006E5207" w:rsidP="006E5207">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lastRenderedPageBreak/>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BodyText"/>
        <w:spacing w:after="0"/>
        <w:ind w:firstLine="567"/>
        <w:jc w:val="right"/>
        <w:rPr>
          <w:rFonts w:ascii="GHEA Grapalat" w:hAnsi="GHEA Grapalat" w:cs="Sylfaen"/>
          <w:i/>
          <w:sz w:val="20"/>
          <w:szCs w:val="20"/>
          <w:lang w:val="af-ZA"/>
        </w:rPr>
      </w:pPr>
      <w:r w:rsidRPr="00521ECD">
        <w:rPr>
          <w:rFonts w:ascii="GHEA Grapalat" w:hAnsi="GHEA Grapalat"/>
          <w:sz w:val="20"/>
          <w:lang w:val="af-ZA"/>
        </w:rPr>
        <w:t>ԱՄ</w:t>
      </w:r>
      <w:r w:rsidR="00102D49">
        <w:rPr>
          <w:rFonts w:ascii="GHEA Grapalat" w:hAnsi="GHEA Grapalat"/>
          <w:sz w:val="20"/>
          <w:lang w:val="af-ZA"/>
        </w:rPr>
        <w:t>Խ</w:t>
      </w:r>
      <w:r w:rsidRPr="00521ECD">
        <w:rPr>
          <w:rFonts w:ascii="GHEA Grapalat" w:hAnsi="GHEA Grapalat"/>
          <w:sz w:val="20"/>
          <w:lang w:val="af-ZA"/>
        </w:rPr>
        <w:t>ՀՄԴ-</w:t>
      </w:r>
      <w:r>
        <w:rPr>
          <w:rFonts w:ascii="GHEA Grapalat" w:hAnsi="GHEA Grapalat"/>
          <w:sz w:val="20"/>
          <w:lang w:val="af-ZA"/>
        </w:rPr>
        <w:t>ԳՀ</w:t>
      </w:r>
      <w:r w:rsidRPr="00521ECD">
        <w:rPr>
          <w:rFonts w:ascii="GHEA Grapalat" w:hAnsi="GHEA Grapalat"/>
          <w:sz w:val="20"/>
          <w:lang w:val="af-ZA"/>
        </w:rPr>
        <w:t>ԱՊՁԲ-19/0</w:t>
      </w:r>
      <w:r>
        <w:rPr>
          <w:rFonts w:ascii="GHEA Grapalat" w:hAnsi="GHEA Grapalat"/>
          <w:sz w:val="20"/>
          <w:lang w:val="af-ZA"/>
        </w:rPr>
        <w:t>2</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F3716E">
        <w:rPr>
          <w:rFonts w:ascii="GHEA Grapalat" w:hAnsi="GHEA Grapalat" w:cs="Sylfaen"/>
          <w:i/>
          <w:sz w:val="20"/>
          <w:szCs w:val="20"/>
          <w:lang w:val="af-ZA"/>
        </w:rPr>
        <w:t xml:space="preserve"> </w:t>
      </w:r>
      <w:proofErr w:type="gramStart"/>
      <w:r>
        <w:rPr>
          <w:rFonts w:ascii="GHEA Grapalat" w:hAnsi="GHEA Grapalat" w:cs="Sylfaen"/>
          <w:i/>
          <w:sz w:val="20"/>
          <w:szCs w:val="20"/>
        </w:rPr>
        <w:t>հարցման</w:t>
      </w:r>
      <w:r w:rsidRPr="00F3716E">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w:t>
      </w:r>
      <w:proofErr w:type="gramEnd"/>
      <w:r w:rsidR="006E5207">
        <w:rPr>
          <w:rFonts w:ascii="GHEA Grapalat" w:hAnsi="GHEA Grapalat" w:cs="Times Armenian"/>
          <w:i/>
          <w:sz w:val="20"/>
          <w:szCs w:val="20"/>
          <w:lang w:val="af-ZA"/>
        </w:rPr>
        <w:t xml:space="preserve"> </w:t>
      </w:r>
      <w:r w:rsidR="006E5207">
        <w:rPr>
          <w:rFonts w:ascii="GHEA Grapalat" w:hAnsi="GHEA Grapalat" w:cs="Sylfaen"/>
          <w:i/>
          <w:sz w:val="20"/>
          <w:szCs w:val="20"/>
        </w:rPr>
        <w:t>հանձնաժողովի</w:t>
      </w:r>
    </w:p>
    <w:p w:rsidR="006E5207" w:rsidRPr="006B258B" w:rsidRDefault="006E5207" w:rsidP="006E5207">
      <w:pPr>
        <w:pStyle w:val="BodyText"/>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6B258B" w:rsidRPr="006B258B">
        <w:rPr>
          <w:rFonts w:ascii="GHEA Grapalat" w:hAnsi="GHEA Grapalat" w:cs="Times Armenian"/>
          <w:i/>
          <w:sz w:val="20"/>
          <w:szCs w:val="20"/>
          <w:lang w:val="af-ZA"/>
        </w:rPr>
        <w:t xml:space="preserve">Նոյեմբերի 29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ՄԱՐԶԻ </w:t>
      </w:r>
      <w:r w:rsidR="00102D49">
        <w:rPr>
          <w:rFonts w:ascii="GHEA Grapalat" w:hAnsi="GHEA Grapalat" w:cs="Sylfaen"/>
        </w:rPr>
        <w:t>ԽԱՉՓԱՐ</w:t>
      </w:r>
      <w:r w:rsidRPr="00D45C73">
        <w:rPr>
          <w:rFonts w:ascii="GHEA Grapalat" w:hAnsi="GHEA Grapalat" w:cs="Sylfaen"/>
          <w:lang w:val="hy-AM"/>
        </w:rPr>
        <w:t>Ի</w:t>
      </w:r>
      <w:r w:rsidRPr="00D45C73">
        <w:rPr>
          <w:rFonts w:ascii="GHEA Grapalat" w:hAnsi="GHEA Grapalat" w:cs="Arial"/>
          <w:lang w:val="hy-AM"/>
        </w:rPr>
        <w:t xml:space="preserve"> </w:t>
      </w:r>
      <w:r w:rsidR="00102D49" w:rsidRPr="00102D49">
        <w:rPr>
          <w:rFonts w:ascii="GHEA Grapalat" w:hAnsi="GHEA Grapalat" w:cs="Sylfaen"/>
          <w:lang w:val="af-ZA"/>
        </w:rPr>
        <w:t xml:space="preserve"> </w:t>
      </w:r>
      <w:r w:rsidRPr="00D45C73">
        <w:rPr>
          <w:rFonts w:ascii="GHEA Grapalat" w:hAnsi="GHEA Grapalat" w:cs="Arial"/>
          <w:lang w:val="hy-AM"/>
        </w:rPr>
        <w:t xml:space="preserve"> </w:t>
      </w:r>
      <w:r w:rsidRPr="00D45C73">
        <w:rPr>
          <w:rFonts w:ascii="GHEA Grapalat" w:hAnsi="GHEA Grapalat" w:cs="Sylfaen"/>
          <w:lang w:val="hy-AM"/>
        </w:rPr>
        <w:t>ՄԻՋՆԱԿԱՐԳ</w:t>
      </w:r>
      <w:r w:rsidRPr="00D45C73">
        <w:rPr>
          <w:rFonts w:ascii="GHEA Grapalat" w:hAnsi="GHEA Grapalat" w:cs="Arial"/>
          <w:lang w:val="hy-AM"/>
        </w:rPr>
        <w:t xml:space="preserve"> </w:t>
      </w:r>
      <w:r w:rsidRPr="00D45C73">
        <w:rPr>
          <w:rFonts w:ascii="GHEA Grapalat" w:hAnsi="GHEA Grapalat" w:cs="Sylfaen"/>
          <w:lang w:val="hy-AM"/>
        </w:rPr>
        <w:t>ԴՊՐՈՑ</w:t>
      </w:r>
      <w:r w:rsidRPr="00D45C73">
        <w:rPr>
          <w:rFonts w:ascii="GHEA Grapalat" w:hAnsi="GHEA Grapalat"/>
          <w:lang w:val="hy-AM"/>
        </w:rPr>
        <w:t>&gt;&gt;</w:t>
      </w:r>
      <w:r w:rsidRPr="00D45C73">
        <w:rPr>
          <w:rFonts w:ascii="GHEA Grapalat" w:eastAsia="MS Mincho" w:hAnsi="GHEA Grapalat" w:cs="MS Mincho"/>
          <w:lang w:val="hy-AM"/>
        </w:rPr>
        <w:t xml:space="preserve"> ՊՈԱԿ</w:t>
      </w:r>
    </w:p>
    <w:p w:rsidR="006E5207" w:rsidRPr="00D45C73" w:rsidRDefault="006E5207" w:rsidP="006E5207">
      <w:pPr>
        <w:pStyle w:val="BodyText"/>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BodyText"/>
        <w:ind w:right="-7" w:firstLine="567"/>
        <w:jc w:val="center"/>
        <w:rPr>
          <w:rFonts w:ascii="GHEA Grapalat" w:hAnsi="GHEA Grapalat" w:cs="Sylfaen"/>
          <w:lang w:val="af-ZA"/>
        </w:rPr>
      </w:pPr>
    </w:p>
    <w:p w:rsidR="006E5207" w:rsidRPr="00D45C73" w:rsidRDefault="006E5207" w:rsidP="006E5207">
      <w:pPr>
        <w:pStyle w:val="BodyText"/>
        <w:ind w:right="-7" w:firstLine="567"/>
        <w:jc w:val="center"/>
        <w:rPr>
          <w:rFonts w:ascii="GHEA Grapalat" w:hAnsi="GHEA Grapalat" w:cs="Sylfaen"/>
          <w:lang w:val="af-ZA"/>
        </w:rPr>
      </w:pPr>
    </w:p>
    <w:p w:rsidR="00D45C73" w:rsidRPr="00D45C73"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Pr>
          <w:rFonts w:ascii="GHEA Grapalat" w:hAnsi="GHEA Grapalat"/>
          <w:sz w:val="20"/>
          <w:szCs w:val="20"/>
          <w:lang w:val="ru-RU"/>
        </w:rPr>
        <w:t>ՀՀ</w:t>
      </w:r>
      <w:r w:rsidRPr="00D45C73">
        <w:rPr>
          <w:rFonts w:ascii="GHEA Grapalat" w:hAnsi="GHEA Grapalat"/>
          <w:sz w:val="20"/>
          <w:szCs w:val="20"/>
          <w:lang w:val="af-ZA"/>
        </w:rPr>
        <w:t xml:space="preserve"> ԱՐԱՐԱՏԻ ՄԱՐԶԻ </w:t>
      </w:r>
      <w:r w:rsidR="00102D49" w:rsidRPr="00102D49">
        <w:rPr>
          <w:rFonts w:ascii="GHEA Grapalat" w:hAnsi="GHEA Grapalat" w:cs="Sylfaen"/>
          <w:sz w:val="20"/>
          <w:szCs w:val="20"/>
          <w:lang w:val="af-ZA"/>
        </w:rPr>
        <w:t xml:space="preserve"> </w:t>
      </w:r>
      <w:r w:rsidR="00102D49">
        <w:rPr>
          <w:rFonts w:ascii="GHEA Grapalat" w:hAnsi="GHEA Grapalat" w:cs="Sylfaen"/>
          <w:sz w:val="20"/>
          <w:szCs w:val="20"/>
        </w:rPr>
        <w:t>ԽԱՉՓԱՐԻ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p>
    <w:p w:rsidR="006E5207" w:rsidRDefault="006E5207" w:rsidP="006E5207">
      <w:pPr>
        <w:pStyle w:val="BodyText"/>
        <w:ind w:right="-7"/>
        <w:jc w:val="center"/>
        <w:rPr>
          <w:rFonts w:ascii="GHEA Grapalat" w:hAnsi="GHEA Grapalat"/>
          <w:szCs w:val="22"/>
          <w:lang w:val="af-ZA"/>
        </w:rPr>
      </w:pPr>
    </w:p>
    <w:p w:rsidR="006E5207" w:rsidRDefault="006E5207" w:rsidP="006E5207">
      <w:pPr>
        <w:pStyle w:val="BodyText"/>
        <w:ind w:right="-7" w:firstLine="567"/>
        <w:jc w:val="center"/>
        <w:rPr>
          <w:rFonts w:ascii="GHEA Grapalat" w:hAnsi="GHEA Grapalat"/>
          <w:lang w:val="af-ZA"/>
        </w:rPr>
      </w:pPr>
    </w:p>
    <w:p w:rsidR="00102D49" w:rsidRPr="00102D49" w:rsidRDefault="00102D49" w:rsidP="00102D49">
      <w:pPr>
        <w:ind w:right="-7" w:firstLine="567"/>
        <w:jc w:val="center"/>
        <w:rPr>
          <w:rFonts w:ascii="GHEA Grapalat" w:hAnsi="GHEA Grapalat"/>
          <w:i/>
          <w:sz w:val="20"/>
          <w:szCs w:val="20"/>
          <w:lang w:val="af-ZA"/>
        </w:rPr>
      </w:pPr>
      <w:r w:rsidRPr="00102D49">
        <w:rPr>
          <w:rFonts w:ascii="GHEA Grapalat" w:hAnsi="GHEA Grapalat"/>
          <w:i/>
          <w:sz w:val="20"/>
          <w:szCs w:val="20"/>
        </w:rPr>
        <w:t>Սույն</w:t>
      </w:r>
      <w:r w:rsidRPr="00102D49">
        <w:rPr>
          <w:rFonts w:ascii="GHEA Grapalat" w:hAnsi="GHEA Grapalat"/>
          <w:i/>
          <w:sz w:val="20"/>
          <w:szCs w:val="20"/>
          <w:lang w:val="af-ZA"/>
        </w:rPr>
        <w:t xml:space="preserve"> </w:t>
      </w:r>
      <w:r w:rsidRPr="00102D49">
        <w:rPr>
          <w:rFonts w:ascii="GHEA Grapalat" w:hAnsi="GHEA Grapalat"/>
          <w:i/>
          <w:sz w:val="20"/>
          <w:szCs w:val="20"/>
        </w:rPr>
        <w:t>ընթացակարգը</w:t>
      </w:r>
      <w:r w:rsidRPr="00102D49">
        <w:rPr>
          <w:rFonts w:ascii="GHEA Grapalat" w:hAnsi="GHEA Grapalat"/>
          <w:i/>
          <w:sz w:val="20"/>
          <w:szCs w:val="20"/>
          <w:lang w:val="af-ZA"/>
        </w:rPr>
        <w:t xml:space="preserve"> </w:t>
      </w:r>
      <w:r w:rsidRPr="00102D49">
        <w:rPr>
          <w:rFonts w:ascii="GHEA Grapalat" w:hAnsi="GHEA Grapalat"/>
          <w:i/>
          <w:sz w:val="20"/>
          <w:szCs w:val="20"/>
        </w:rPr>
        <w:t>կազմակերպվում</w:t>
      </w:r>
      <w:r w:rsidRPr="00102D49">
        <w:rPr>
          <w:rFonts w:ascii="GHEA Grapalat" w:hAnsi="GHEA Grapalat"/>
          <w:i/>
          <w:sz w:val="20"/>
          <w:szCs w:val="20"/>
          <w:lang w:val="af-ZA"/>
        </w:rPr>
        <w:t xml:space="preserve"> </w:t>
      </w:r>
      <w:proofErr w:type="gramStart"/>
      <w:r w:rsidRPr="00102D49">
        <w:rPr>
          <w:rFonts w:ascii="GHEA Grapalat" w:hAnsi="GHEA Grapalat"/>
          <w:i/>
          <w:sz w:val="20"/>
          <w:szCs w:val="20"/>
        </w:rPr>
        <w:t>է</w:t>
      </w:r>
      <w:r w:rsidRPr="00102D49">
        <w:rPr>
          <w:rFonts w:ascii="GHEA Grapalat" w:hAnsi="GHEA Grapalat"/>
          <w:i/>
          <w:sz w:val="20"/>
          <w:szCs w:val="20"/>
          <w:lang w:val="af-ZA"/>
        </w:rPr>
        <w:t xml:space="preserve">  </w:t>
      </w:r>
      <w:r w:rsidRPr="00102D49">
        <w:rPr>
          <w:rFonts w:ascii="GHEA Grapalat" w:hAnsi="GHEA Grapalat"/>
          <w:i/>
          <w:sz w:val="20"/>
          <w:szCs w:val="20"/>
        </w:rPr>
        <w:t>հիմք</w:t>
      </w:r>
      <w:proofErr w:type="gramEnd"/>
      <w:r w:rsidRPr="00102D49">
        <w:rPr>
          <w:rFonts w:ascii="GHEA Grapalat" w:hAnsi="GHEA Grapalat"/>
          <w:i/>
          <w:sz w:val="20"/>
          <w:szCs w:val="20"/>
          <w:lang w:val="af-ZA"/>
        </w:rPr>
        <w:t xml:space="preserve"> </w:t>
      </w:r>
      <w:r w:rsidRPr="00102D49">
        <w:rPr>
          <w:rFonts w:ascii="GHEA Grapalat" w:hAnsi="GHEA Grapalat"/>
          <w:i/>
          <w:sz w:val="20"/>
          <w:szCs w:val="20"/>
        </w:rPr>
        <w:t>ընդունելով</w:t>
      </w:r>
      <w:r w:rsidRPr="00102D49">
        <w:rPr>
          <w:rFonts w:ascii="GHEA Grapalat" w:hAnsi="GHEA Grapalat"/>
          <w:i/>
          <w:sz w:val="20"/>
          <w:szCs w:val="20"/>
          <w:lang w:val="af-ZA"/>
        </w:rPr>
        <w:t xml:space="preserve"> </w:t>
      </w:r>
      <w:r w:rsidRPr="00102D49">
        <w:rPr>
          <w:rFonts w:ascii="GHEA Grapalat" w:hAnsi="GHEA Grapalat"/>
          <w:i/>
          <w:sz w:val="20"/>
          <w:szCs w:val="20"/>
          <w:lang w:val="hy-AM"/>
        </w:rPr>
        <w:t xml:space="preserve">ՀՀ </w:t>
      </w:r>
      <w:r w:rsidRPr="00102D49">
        <w:rPr>
          <w:rFonts w:ascii="GHEA Grapalat" w:hAnsi="GHEA Grapalat"/>
          <w:i/>
          <w:sz w:val="20"/>
          <w:szCs w:val="20"/>
        </w:rPr>
        <w:t>Գնումների</w:t>
      </w:r>
      <w:r w:rsidRPr="00102D49">
        <w:rPr>
          <w:rFonts w:ascii="GHEA Grapalat" w:hAnsi="GHEA Grapalat"/>
          <w:i/>
          <w:sz w:val="20"/>
          <w:szCs w:val="20"/>
          <w:lang w:val="af-ZA"/>
        </w:rPr>
        <w:t xml:space="preserve"> </w:t>
      </w:r>
      <w:r w:rsidRPr="00102D49">
        <w:rPr>
          <w:rFonts w:ascii="GHEA Grapalat" w:hAnsi="GHEA Grapalat"/>
          <w:i/>
          <w:sz w:val="20"/>
          <w:szCs w:val="20"/>
        </w:rPr>
        <w:t>մասին</w:t>
      </w:r>
      <w:r w:rsidRPr="00102D49">
        <w:rPr>
          <w:rFonts w:ascii="GHEA Grapalat" w:hAnsi="GHEA Grapalat"/>
          <w:i/>
          <w:sz w:val="20"/>
          <w:szCs w:val="20"/>
          <w:lang w:val="af-ZA"/>
        </w:rPr>
        <w:t xml:space="preserve"> </w:t>
      </w:r>
      <w:r w:rsidRPr="00102D49">
        <w:rPr>
          <w:rFonts w:ascii="GHEA Grapalat" w:hAnsi="GHEA Grapalat"/>
          <w:i/>
          <w:sz w:val="20"/>
          <w:szCs w:val="20"/>
        </w:rPr>
        <w:t>օրենքի</w:t>
      </w:r>
      <w:r w:rsidRPr="00102D49">
        <w:rPr>
          <w:rFonts w:ascii="GHEA Grapalat" w:hAnsi="GHEA Grapalat"/>
          <w:i/>
          <w:sz w:val="20"/>
          <w:szCs w:val="20"/>
          <w:lang w:val="hy-AM"/>
        </w:rPr>
        <w:t xml:space="preserve"> </w:t>
      </w:r>
      <w:r w:rsidRPr="00102D49">
        <w:rPr>
          <w:rFonts w:ascii="GHEA Grapalat" w:hAnsi="GHEA Grapalat"/>
          <w:i/>
          <w:sz w:val="20"/>
          <w:szCs w:val="20"/>
          <w:lang w:val="af-ZA"/>
        </w:rPr>
        <w:t>15</w:t>
      </w:r>
      <w:r w:rsidRPr="00102D49">
        <w:rPr>
          <w:rFonts w:ascii="GHEA Grapalat" w:hAnsi="GHEA Grapalat"/>
          <w:i/>
          <w:sz w:val="20"/>
          <w:szCs w:val="20"/>
          <w:lang w:val="hy-AM"/>
        </w:rPr>
        <w:t xml:space="preserve">-րդ </w:t>
      </w:r>
      <w:r w:rsidRPr="00102D49">
        <w:rPr>
          <w:rFonts w:ascii="GHEA Grapalat" w:hAnsi="GHEA Grapalat"/>
          <w:i/>
          <w:sz w:val="20"/>
          <w:szCs w:val="20"/>
        </w:rPr>
        <w:t>հոդվածի</w:t>
      </w:r>
      <w:r w:rsidRPr="00102D49">
        <w:rPr>
          <w:rFonts w:ascii="GHEA Grapalat" w:hAnsi="GHEA Grapalat"/>
          <w:i/>
          <w:sz w:val="20"/>
          <w:szCs w:val="20"/>
          <w:lang w:val="af-ZA"/>
        </w:rPr>
        <w:t xml:space="preserve"> 6-</w:t>
      </w:r>
      <w:r w:rsidRPr="00102D49">
        <w:rPr>
          <w:rFonts w:ascii="GHEA Grapalat" w:hAnsi="GHEA Grapalat"/>
          <w:i/>
          <w:sz w:val="20"/>
          <w:szCs w:val="20"/>
        </w:rPr>
        <w:t>րդ</w:t>
      </w:r>
      <w:r w:rsidRPr="00102D49">
        <w:rPr>
          <w:rFonts w:ascii="GHEA Grapalat" w:hAnsi="GHEA Grapalat"/>
          <w:i/>
          <w:sz w:val="20"/>
          <w:szCs w:val="20"/>
          <w:lang w:val="af-ZA"/>
        </w:rPr>
        <w:t xml:space="preserve"> </w:t>
      </w:r>
      <w:r w:rsidRPr="00102D49">
        <w:rPr>
          <w:rFonts w:ascii="GHEA Grapalat" w:hAnsi="GHEA Grapalat"/>
          <w:i/>
          <w:sz w:val="20"/>
          <w:szCs w:val="20"/>
        </w:rPr>
        <w:t>կետի</w:t>
      </w:r>
      <w:r w:rsidRPr="00102D49">
        <w:rPr>
          <w:rFonts w:ascii="GHEA Grapalat" w:hAnsi="GHEA Grapalat"/>
          <w:i/>
          <w:sz w:val="20"/>
          <w:szCs w:val="20"/>
          <w:lang w:val="af-ZA"/>
        </w:rPr>
        <w:t xml:space="preserve"> </w:t>
      </w:r>
      <w:r w:rsidRPr="00102D49">
        <w:rPr>
          <w:rFonts w:ascii="GHEA Grapalat" w:hAnsi="GHEA Grapalat"/>
          <w:i/>
          <w:sz w:val="20"/>
          <w:szCs w:val="20"/>
        </w:rPr>
        <w:t>պահանջները</w:t>
      </w:r>
      <w:r w:rsidRPr="00102D49">
        <w:rPr>
          <w:rFonts w:ascii="GHEA Grapalat" w:hAnsi="GHEA Grapalat"/>
          <w:i/>
          <w:sz w:val="20"/>
          <w:szCs w:val="20"/>
          <w:lang w:val="af-ZA"/>
        </w:rPr>
        <w:t>:</w:t>
      </w: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sidRPr="00B001A1">
        <w:rPr>
          <w:rFonts w:ascii="GHEA Grapalat" w:hAnsi="GHEA Grapalat"/>
          <w:sz w:val="20"/>
          <w:szCs w:val="20"/>
          <w:lang w:val="ru-RU"/>
        </w:rPr>
        <w:t>ՀՀ</w:t>
      </w:r>
      <w:r w:rsidRPr="00B001A1">
        <w:rPr>
          <w:rFonts w:ascii="GHEA Grapalat" w:hAnsi="GHEA Grapalat"/>
          <w:sz w:val="20"/>
          <w:szCs w:val="20"/>
          <w:lang w:val="af-ZA"/>
        </w:rPr>
        <w:t xml:space="preserve"> </w:t>
      </w:r>
      <w:r w:rsidRPr="00D45C73">
        <w:rPr>
          <w:rFonts w:ascii="GHEA Grapalat" w:hAnsi="GHEA Grapalat"/>
          <w:sz w:val="20"/>
          <w:szCs w:val="20"/>
          <w:lang w:val="af-ZA"/>
        </w:rPr>
        <w:t xml:space="preserve">ԱՐԱՐԱՏԻ ՄԱՐԶԻ </w:t>
      </w:r>
      <w:r w:rsidR="00102D49" w:rsidRPr="00102D49">
        <w:rPr>
          <w:rFonts w:ascii="GHEA Grapalat" w:hAnsi="GHEA Grapalat" w:cs="Sylfaen"/>
          <w:sz w:val="20"/>
          <w:szCs w:val="20"/>
          <w:lang w:val="af-ZA"/>
        </w:rPr>
        <w:t xml:space="preserve"> </w:t>
      </w:r>
      <w:r w:rsidR="00102D49">
        <w:rPr>
          <w:rFonts w:ascii="GHEA Grapalat" w:hAnsi="GHEA Grapalat" w:cs="Sylfaen"/>
          <w:sz w:val="20"/>
          <w:szCs w:val="20"/>
        </w:rPr>
        <w:t>ԽԱՉՓԱՐԻ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r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r>
        <w:rPr>
          <w:rFonts w:ascii="GHEA Grapalat" w:hAnsi="GHEA Grapalat" w:cs="Times Armenian"/>
          <w:b/>
          <w:sz w:val="20"/>
          <w:szCs w:val="22"/>
          <w:lang w:val="af-ZA"/>
        </w:rPr>
        <w:t>.</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proofErr w:type="gramStart"/>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proofErr w:type="gramEnd"/>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gramStart"/>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proofErr w:type="gramEnd"/>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521ECD" w:rsidRPr="00521ECD">
        <w:rPr>
          <w:rFonts w:ascii="GHEA Grapalat" w:hAnsi="GHEA Grapalat"/>
          <w:sz w:val="20"/>
          <w:lang w:val="af-ZA"/>
        </w:rPr>
        <w:t>ԱՄ</w:t>
      </w:r>
      <w:r w:rsidR="00102D49">
        <w:rPr>
          <w:rFonts w:ascii="GHEA Grapalat" w:hAnsi="GHEA Grapalat"/>
          <w:sz w:val="20"/>
          <w:lang w:val="af-ZA"/>
        </w:rPr>
        <w:t>Խ</w:t>
      </w:r>
      <w:r w:rsidR="00521ECD" w:rsidRPr="00521ECD">
        <w:rPr>
          <w:rFonts w:ascii="GHEA Grapalat" w:hAnsi="GHEA Grapalat"/>
          <w:sz w:val="20"/>
          <w:lang w:val="af-ZA"/>
        </w:rPr>
        <w:t>ՀՄԴ-</w:t>
      </w:r>
      <w:r w:rsidR="00521ECD">
        <w:rPr>
          <w:rFonts w:ascii="GHEA Grapalat" w:hAnsi="GHEA Grapalat"/>
          <w:sz w:val="20"/>
          <w:lang w:val="af-ZA"/>
        </w:rPr>
        <w:t>ԳՀ</w:t>
      </w:r>
      <w:r w:rsidR="00521ECD" w:rsidRPr="00521ECD">
        <w:rPr>
          <w:rFonts w:ascii="GHEA Grapalat" w:hAnsi="GHEA Grapalat"/>
          <w:sz w:val="20"/>
          <w:lang w:val="af-ZA"/>
        </w:rPr>
        <w:t>ԱՊՁԲ-19/0</w:t>
      </w:r>
      <w:r w:rsidR="00521ECD">
        <w:rPr>
          <w:rFonts w:ascii="GHEA Grapalat" w:hAnsi="GHEA Grapalat"/>
          <w:sz w:val="20"/>
          <w:lang w:val="af-ZA"/>
        </w:rPr>
        <w:t>2</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proofErr w:type="gramStart"/>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w:t>
      </w:r>
      <w:proofErr w:type="gramEnd"/>
      <w:r>
        <w:rPr>
          <w:rFonts w:ascii="GHEA Grapalat" w:hAnsi="GHEA Grapalat" w:cs="Times Armenian"/>
          <w:sz w:val="20"/>
          <w:lang w:val="af-ZA"/>
        </w:rPr>
        <w:t xml:space="preserve">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D45C73" w:rsidRPr="00D45C73">
        <w:rPr>
          <w:rFonts w:ascii="GHEA Grapalat" w:hAnsi="GHEA Grapalat" w:cs="Sylfaen"/>
          <w:sz w:val="20"/>
          <w:lang w:val="af-ZA"/>
        </w:rPr>
        <w:t xml:space="preserve"> </w:t>
      </w:r>
      <w:r w:rsidR="00102D49">
        <w:rPr>
          <w:rFonts w:ascii="GHEA Grapalat" w:hAnsi="GHEA Grapalat" w:cs="Sylfaen"/>
          <w:sz w:val="20"/>
        </w:rPr>
        <w:t>Խաչփարի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միջնակարգ</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E374C9" w:rsidRPr="00E374C9" w:rsidRDefault="006E5207" w:rsidP="00E374C9">
      <w:pPr>
        <w:pStyle w:val="BodyTextIndent"/>
        <w:spacing w:after="0" w:line="240" w:lineRule="auto"/>
        <w:jc w:val="center"/>
        <w:rPr>
          <w:rFonts w:ascii="GHEA Grapalat" w:hAnsi="GHEA Grapalat"/>
          <w:sz w:val="20"/>
          <w:szCs w:val="20"/>
          <w:lang w:val="af-ZA"/>
        </w:rPr>
      </w:pPr>
      <w:r>
        <w:rPr>
          <w:rFonts w:ascii="GHEA Grapalat" w:hAnsi="GHEA Grapalat"/>
        </w:rPr>
        <w:t>Գնահատող</w:t>
      </w:r>
      <w:r w:rsidRPr="00E374C9">
        <w:rPr>
          <w:rFonts w:ascii="GHEA Grapalat" w:hAnsi="GHEA Grapalat"/>
          <w:lang w:val="af-ZA"/>
        </w:rPr>
        <w:t xml:space="preserve"> </w:t>
      </w:r>
      <w:r>
        <w:rPr>
          <w:rFonts w:ascii="GHEA Grapalat" w:hAnsi="GHEA Grapalat"/>
        </w:rPr>
        <w:t>հանձնաժողովի</w:t>
      </w:r>
      <w:r w:rsidRPr="00E374C9">
        <w:rPr>
          <w:rFonts w:ascii="GHEA Grapalat" w:hAnsi="GHEA Grapalat"/>
          <w:lang w:val="af-ZA"/>
        </w:rPr>
        <w:t xml:space="preserve"> </w:t>
      </w:r>
      <w:r>
        <w:rPr>
          <w:rFonts w:ascii="GHEA Grapalat" w:hAnsi="GHEA Grapalat"/>
        </w:rPr>
        <w:t>քարտուղարի</w:t>
      </w:r>
      <w:r w:rsidRPr="00E374C9">
        <w:rPr>
          <w:rFonts w:ascii="GHEA Grapalat" w:hAnsi="GHEA Grapalat"/>
          <w:lang w:val="af-ZA"/>
        </w:rPr>
        <w:t xml:space="preserve"> </w:t>
      </w:r>
      <w:r>
        <w:rPr>
          <w:rFonts w:ascii="GHEA Grapalat" w:hAnsi="GHEA Grapalat"/>
        </w:rPr>
        <w:t>էլեկտրոնային</w:t>
      </w:r>
      <w:r w:rsidRPr="00E374C9">
        <w:rPr>
          <w:rFonts w:ascii="GHEA Grapalat" w:hAnsi="GHEA Grapalat"/>
          <w:lang w:val="af-ZA"/>
        </w:rPr>
        <w:t xml:space="preserve"> </w:t>
      </w:r>
      <w:r>
        <w:rPr>
          <w:rFonts w:ascii="GHEA Grapalat" w:hAnsi="GHEA Grapalat"/>
        </w:rPr>
        <w:t>փոստի</w:t>
      </w:r>
      <w:r w:rsidRPr="00E374C9">
        <w:rPr>
          <w:rFonts w:ascii="GHEA Grapalat" w:hAnsi="GHEA Grapalat"/>
          <w:lang w:val="af-ZA"/>
        </w:rPr>
        <w:t xml:space="preserve"> </w:t>
      </w:r>
      <w:r>
        <w:rPr>
          <w:rFonts w:ascii="GHEA Grapalat" w:hAnsi="GHEA Grapalat"/>
        </w:rPr>
        <w:t>հասցեն</w:t>
      </w:r>
      <w:r w:rsidRPr="00E374C9">
        <w:rPr>
          <w:rFonts w:ascii="GHEA Grapalat" w:hAnsi="GHEA Grapalat"/>
          <w:lang w:val="af-ZA"/>
        </w:rPr>
        <w:t xml:space="preserve"> </w:t>
      </w:r>
      <w:r>
        <w:rPr>
          <w:rFonts w:ascii="GHEA Grapalat" w:hAnsi="GHEA Grapalat"/>
        </w:rPr>
        <w:t>է</w:t>
      </w:r>
      <w:r w:rsidRPr="00E374C9">
        <w:rPr>
          <w:rFonts w:ascii="GHEA Grapalat" w:hAnsi="GHEA Grapalat"/>
          <w:lang w:val="af-ZA"/>
        </w:rPr>
        <w:t xml:space="preserve">` </w:t>
      </w:r>
      <w:r w:rsidR="00E374C9" w:rsidRPr="00E374C9">
        <w:rPr>
          <w:rFonts w:ascii="GHEA Grapalat" w:hAnsi="GHEA Grapalat"/>
          <w:sz w:val="20"/>
          <w:szCs w:val="20"/>
          <w:lang w:val="af-ZA"/>
        </w:rPr>
        <w:t>xachpardproc@mail.ru</w:t>
      </w:r>
    </w:p>
    <w:p w:rsidR="006E5207" w:rsidRPr="00D45C73" w:rsidRDefault="006E5207" w:rsidP="006E5207">
      <w:pPr>
        <w:pStyle w:val="BodyTextIndent2"/>
        <w:spacing w:line="240" w:lineRule="auto"/>
        <w:ind w:firstLine="567"/>
        <w:rPr>
          <w:rFonts w:ascii="GHEA Grapalat" w:hAnsi="GHEA Grapalat"/>
        </w:rPr>
      </w:pP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rsidR="006E5207" w:rsidRDefault="006E5207" w:rsidP="006E5207">
      <w:pPr>
        <w:pStyle w:val="Heading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Heading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proofErr w:type="gramStart"/>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proofErr w:type="gramEnd"/>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102D49">
        <w:rPr>
          <w:rFonts w:ascii="GHEA Grapalat" w:hAnsi="GHEA Grapalat" w:cs="Sylfaen"/>
          <w:i w:val="0"/>
          <w:lang w:val="en-US"/>
        </w:rPr>
        <w:t>Խաչփարի</w:t>
      </w:r>
      <w:r w:rsidR="00065381">
        <w:rPr>
          <w:rFonts w:ascii="GHEA Grapalat" w:hAnsi="GHEA Grapalat" w:cs="Sylfaen"/>
          <w:i w:val="0"/>
          <w:lang w:val="af-ZA"/>
        </w:rPr>
        <w:t xml:space="preserve"> </w:t>
      </w:r>
      <w:r w:rsidR="00D45C73" w:rsidRPr="00D45C73">
        <w:rPr>
          <w:rFonts w:ascii="GHEA Grapalat" w:hAnsi="GHEA Grapalat" w:cs="Sylfaen"/>
          <w:i w:val="0"/>
          <w:lang w:val="ru-RU"/>
        </w:rPr>
        <w:t>միջնակարգ</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դպրոց</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ՊՈԱԿ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14</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9850BA" w:rsidRPr="00521ECD" w:rsidTr="009161BB">
        <w:tc>
          <w:tcPr>
            <w:tcW w:w="1530" w:type="dxa"/>
            <w:tcBorders>
              <w:top w:val="single" w:sz="4" w:space="0" w:color="auto"/>
              <w:left w:val="single" w:sz="4" w:space="0" w:color="auto"/>
              <w:bottom w:val="single" w:sz="4" w:space="0" w:color="auto"/>
              <w:right w:val="single" w:sz="4" w:space="0" w:color="auto"/>
            </w:tcBorders>
            <w:vAlign w:val="center"/>
            <w:hideMark/>
          </w:tcPr>
          <w:p w:rsidR="009850BA" w:rsidRDefault="009850BA">
            <w:pPr>
              <w:pStyle w:val="BodyTextIndent2"/>
              <w:spacing w:line="240" w:lineRule="auto"/>
              <w:ind w:firstLine="0"/>
              <w:jc w:val="center"/>
              <w:rPr>
                <w:rFonts w:ascii="GHEA Grapalat" w:hAnsi="GHEA Grapalat"/>
                <w:sz w:val="16"/>
              </w:rPr>
            </w:pPr>
            <w:r>
              <w:rPr>
                <w:rFonts w:ascii="GHEA Grapalat" w:hAnsi="GHEA Grapalat"/>
                <w:sz w:val="16"/>
              </w:rPr>
              <w:t>1</w:t>
            </w:r>
          </w:p>
        </w:tc>
        <w:tc>
          <w:tcPr>
            <w:tcW w:w="8820" w:type="dxa"/>
            <w:tcBorders>
              <w:top w:val="single" w:sz="4" w:space="0" w:color="auto"/>
              <w:left w:val="single" w:sz="4" w:space="0" w:color="auto"/>
              <w:bottom w:val="single" w:sz="4" w:space="0" w:color="auto"/>
              <w:right w:val="single" w:sz="4" w:space="0" w:color="auto"/>
            </w:tcBorders>
            <w:vAlign w:val="center"/>
            <w:hideMark/>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rPr>
              <w:t xml:space="preserve">Հաց </w:t>
            </w:r>
            <w:r w:rsidRPr="009850BA">
              <w:rPr>
                <w:rFonts w:ascii="GHEA Grapalat" w:hAnsi="GHEA Grapalat" w:cs="Sylfaen"/>
                <w:i/>
                <w:sz w:val="18"/>
                <w:szCs w:val="18"/>
                <w:lang w:val="ru-RU"/>
              </w:rPr>
              <w:t>մատնաքաշ</w:t>
            </w:r>
          </w:p>
        </w:tc>
      </w:tr>
      <w:tr w:rsidR="009850BA" w:rsidRPr="00521ECD" w:rsidTr="009161BB">
        <w:tc>
          <w:tcPr>
            <w:tcW w:w="1530" w:type="dxa"/>
            <w:tcBorders>
              <w:top w:val="single" w:sz="4" w:space="0" w:color="auto"/>
              <w:left w:val="single" w:sz="4" w:space="0" w:color="auto"/>
              <w:bottom w:val="single" w:sz="4" w:space="0" w:color="auto"/>
              <w:right w:val="single" w:sz="4" w:space="0" w:color="auto"/>
            </w:tcBorders>
            <w:vAlign w:val="center"/>
            <w:hideMark/>
          </w:tcPr>
          <w:p w:rsidR="009850BA" w:rsidRDefault="009850BA">
            <w:pPr>
              <w:pStyle w:val="BodyTextIndent2"/>
              <w:spacing w:line="240" w:lineRule="auto"/>
              <w:ind w:firstLine="0"/>
              <w:jc w:val="center"/>
              <w:rPr>
                <w:rFonts w:ascii="GHEA Grapalat" w:hAnsi="GHEA Grapalat"/>
                <w:sz w:val="16"/>
              </w:rPr>
            </w:pPr>
            <w:r>
              <w:rPr>
                <w:rFonts w:ascii="GHEA Grapalat" w:hAnsi="GHEA Grapalat"/>
                <w:sz w:val="16"/>
              </w:rPr>
              <w:t>2</w:t>
            </w:r>
          </w:p>
        </w:tc>
        <w:tc>
          <w:tcPr>
            <w:tcW w:w="8820" w:type="dxa"/>
            <w:tcBorders>
              <w:top w:val="single" w:sz="4" w:space="0" w:color="auto"/>
              <w:left w:val="single" w:sz="4" w:space="0" w:color="auto"/>
              <w:bottom w:val="single" w:sz="4" w:space="0" w:color="auto"/>
              <w:right w:val="single" w:sz="4" w:space="0" w:color="auto"/>
            </w:tcBorders>
            <w:vAlign w:val="center"/>
            <w:hideMark/>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մակարոն</w:t>
            </w:r>
          </w:p>
        </w:tc>
      </w:tr>
      <w:tr w:rsidR="009850BA" w:rsidTr="009161BB">
        <w:tc>
          <w:tcPr>
            <w:tcW w:w="1530" w:type="dxa"/>
            <w:tcBorders>
              <w:top w:val="single" w:sz="4" w:space="0" w:color="auto"/>
              <w:left w:val="single" w:sz="4" w:space="0" w:color="auto"/>
              <w:bottom w:val="single" w:sz="4" w:space="0" w:color="auto"/>
              <w:right w:val="single" w:sz="4" w:space="0" w:color="auto"/>
            </w:tcBorders>
            <w:vAlign w:val="center"/>
            <w:hideMark/>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3</w:t>
            </w:r>
          </w:p>
        </w:tc>
        <w:tc>
          <w:tcPr>
            <w:tcW w:w="8820" w:type="dxa"/>
            <w:tcBorders>
              <w:top w:val="single" w:sz="4" w:space="0" w:color="auto"/>
              <w:left w:val="single" w:sz="4" w:space="0" w:color="auto"/>
              <w:bottom w:val="single" w:sz="4" w:space="0" w:color="auto"/>
              <w:right w:val="single" w:sz="4" w:space="0" w:color="auto"/>
            </w:tcBorders>
            <w:vAlign w:val="center"/>
            <w:hideMark/>
          </w:tcPr>
          <w:p w:rsidR="009850BA" w:rsidRPr="009850BA" w:rsidRDefault="009850BA" w:rsidP="009850BA">
            <w:pPr>
              <w:jc w:val="center"/>
              <w:rPr>
                <w:rFonts w:ascii="GHEA Grapalat" w:hAnsi="GHEA Grapalat" w:cs="Sylfaen"/>
                <w:i/>
                <w:sz w:val="18"/>
                <w:szCs w:val="18"/>
              </w:rPr>
            </w:pPr>
            <w:r w:rsidRPr="009850BA">
              <w:rPr>
                <w:rFonts w:ascii="GHEA Grapalat" w:hAnsi="GHEA Grapalat" w:cs="Sylfaen"/>
                <w:i/>
                <w:sz w:val="18"/>
                <w:szCs w:val="18"/>
              </w:rPr>
              <w:t>Աղ կերակրի մանր</w:t>
            </w:r>
          </w:p>
        </w:tc>
      </w:tr>
      <w:tr w:rsidR="009850BA" w:rsidTr="009161BB">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4</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կաղամբ</w:t>
            </w:r>
          </w:p>
        </w:tc>
      </w:tr>
      <w:tr w:rsidR="009850BA" w:rsidTr="009161BB">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5</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գազար</w:t>
            </w:r>
          </w:p>
        </w:tc>
      </w:tr>
      <w:tr w:rsidR="009850BA" w:rsidTr="009161BB">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6</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ճակնդեղ</w:t>
            </w:r>
          </w:p>
        </w:tc>
      </w:tr>
      <w:tr w:rsidR="009850BA" w:rsidRPr="00F3716E" w:rsidTr="009161BB">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7</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Գլուխ սոխ</w:t>
            </w:r>
          </w:p>
        </w:tc>
      </w:tr>
      <w:tr w:rsidR="009850BA" w:rsidTr="009161BB">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8</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հնդկաձավար</w:t>
            </w:r>
          </w:p>
        </w:tc>
      </w:tr>
      <w:tr w:rsidR="009850BA" w:rsidTr="009161BB">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9</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Մաքրված բրինձ</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10</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Ոսպ,ամբողջական</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11</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կարտոֆիլ</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12</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Բուսական յուղ   /</w:t>
            </w:r>
            <w:r w:rsidRPr="009850BA">
              <w:rPr>
                <w:rFonts w:ascii="GHEA Grapalat" w:hAnsi="GHEA Grapalat" w:cs="Sylfaen"/>
                <w:i/>
                <w:sz w:val="18"/>
                <w:szCs w:val="18"/>
              </w:rPr>
              <w:t>ձեթ</w:t>
            </w:r>
            <w:r w:rsidRPr="009850BA">
              <w:rPr>
                <w:rFonts w:ascii="GHEA Grapalat" w:hAnsi="GHEA Grapalat" w:cs="Arial AM"/>
                <w:i/>
                <w:sz w:val="18"/>
                <w:szCs w:val="18"/>
                <w:lang w:val="ru-RU"/>
              </w:rPr>
              <w:t xml:space="preserve">, </w:t>
            </w:r>
            <w:r w:rsidRPr="009850BA">
              <w:rPr>
                <w:rFonts w:ascii="GHEA Grapalat" w:hAnsi="GHEA Grapalat" w:cs="Sylfaen"/>
                <w:i/>
                <w:sz w:val="18"/>
                <w:szCs w:val="18"/>
                <w:lang w:val="ru-RU"/>
              </w:rPr>
              <w:t>արևածաղկի /</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Pr="00D45C73" w:rsidRDefault="009850BA">
            <w:pPr>
              <w:pStyle w:val="BodyTextIndent2"/>
              <w:spacing w:line="240" w:lineRule="auto"/>
              <w:ind w:firstLine="0"/>
              <w:jc w:val="center"/>
              <w:rPr>
                <w:rFonts w:ascii="GHEA Grapalat" w:hAnsi="GHEA Grapalat"/>
                <w:lang w:val="ru-RU"/>
              </w:rPr>
            </w:pPr>
            <w:r>
              <w:rPr>
                <w:rFonts w:ascii="GHEA Grapalat" w:hAnsi="GHEA Grapalat"/>
                <w:lang w:val="ru-RU"/>
              </w:rPr>
              <w:t>13</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cs="Sylfaen"/>
                <w:i/>
                <w:sz w:val="18"/>
                <w:szCs w:val="18"/>
                <w:lang w:val="ru-RU"/>
              </w:rPr>
              <w:t>Հավի միս</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Default="009850BA">
            <w:pPr>
              <w:pStyle w:val="BodyTextIndent2"/>
              <w:spacing w:line="240" w:lineRule="auto"/>
              <w:ind w:firstLine="0"/>
              <w:jc w:val="center"/>
              <w:rPr>
                <w:rFonts w:ascii="GHEA Grapalat" w:hAnsi="GHEA Grapalat"/>
                <w:lang w:val="ru-RU"/>
              </w:rPr>
            </w:pPr>
            <w:r>
              <w:rPr>
                <w:rFonts w:ascii="GHEA Grapalat" w:hAnsi="GHEA Grapalat"/>
                <w:lang w:val="ru-RU"/>
              </w:rPr>
              <w:t>14</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cs="Sylfaen"/>
                <w:i/>
                <w:sz w:val="18"/>
                <w:szCs w:val="18"/>
                <w:lang w:val="ru-RU"/>
              </w:rPr>
            </w:pPr>
            <w:r w:rsidRPr="009850BA">
              <w:rPr>
                <w:rFonts w:ascii="GHEA Grapalat" w:hAnsi="GHEA Grapalat"/>
                <w:i/>
                <w:sz w:val="18"/>
                <w:szCs w:val="18"/>
                <w:lang w:val="ru-RU"/>
              </w:rPr>
              <w:t>մածուն</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Pr="00102D49" w:rsidRDefault="009850BA">
            <w:pPr>
              <w:pStyle w:val="BodyTextIndent2"/>
              <w:spacing w:line="240" w:lineRule="auto"/>
              <w:ind w:firstLine="0"/>
              <w:jc w:val="center"/>
              <w:rPr>
                <w:rFonts w:ascii="GHEA Grapalat" w:hAnsi="GHEA Grapalat"/>
                <w:lang w:val="en-US"/>
              </w:rPr>
            </w:pPr>
            <w:r>
              <w:rPr>
                <w:rFonts w:ascii="GHEA Grapalat" w:hAnsi="GHEA Grapalat"/>
                <w:lang w:val="en-US"/>
              </w:rPr>
              <w:t>15</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կաթ</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Pr="00102D49" w:rsidRDefault="009850BA">
            <w:pPr>
              <w:pStyle w:val="BodyTextIndent2"/>
              <w:spacing w:line="240" w:lineRule="auto"/>
              <w:ind w:firstLine="0"/>
              <w:jc w:val="center"/>
              <w:rPr>
                <w:rFonts w:ascii="GHEA Grapalat" w:hAnsi="GHEA Grapalat"/>
                <w:lang w:val="en-US"/>
              </w:rPr>
            </w:pPr>
            <w:r>
              <w:rPr>
                <w:rFonts w:ascii="GHEA Grapalat" w:hAnsi="GHEA Grapalat"/>
                <w:lang w:val="en-US"/>
              </w:rPr>
              <w:t>16</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շաքարավազ</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Default="009850BA">
            <w:pPr>
              <w:pStyle w:val="BodyTextIndent2"/>
              <w:spacing w:line="240" w:lineRule="auto"/>
              <w:ind w:firstLine="0"/>
              <w:jc w:val="center"/>
              <w:rPr>
                <w:rFonts w:ascii="GHEA Grapalat" w:hAnsi="GHEA Grapalat"/>
                <w:lang w:val="en-US"/>
              </w:rPr>
            </w:pPr>
            <w:r>
              <w:rPr>
                <w:rFonts w:ascii="GHEA Grapalat" w:hAnsi="GHEA Grapalat"/>
                <w:lang w:val="en-US"/>
              </w:rPr>
              <w:t>17</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 xml:space="preserve">Տոմատի մածուկ </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Default="009850BA">
            <w:pPr>
              <w:pStyle w:val="BodyTextIndent2"/>
              <w:spacing w:line="240" w:lineRule="auto"/>
              <w:ind w:firstLine="0"/>
              <w:jc w:val="center"/>
              <w:rPr>
                <w:rFonts w:ascii="GHEA Grapalat" w:hAnsi="GHEA Grapalat"/>
                <w:lang w:val="en-US"/>
              </w:rPr>
            </w:pPr>
            <w:r>
              <w:rPr>
                <w:rFonts w:ascii="GHEA Grapalat" w:hAnsi="GHEA Grapalat"/>
                <w:lang w:val="en-US"/>
              </w:rPr>
              <w:t>18</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 xml:space="preserve">Խնձոր </w:t>
            </w:r>
          </w:p>
        </w:tc>
      </w:tr>
      <w:tr w:rsidR="009850BA" w:rsidTr="006E5207">
        <w:tc>
          <w:tcPr>
            <w:tcW w:w="1530" w:type="dxa"/>
            <w:tcBorders>
              <w:top w:val="single" w:sz="4" w:space="0" w:color="auto"/>
              <w:left w:val="single" w:sz="4" w:space="0" w:color="auto"/>
              <w:bottom w:val="single" w:sz="4" w:space="0" w:color="auto"/>
              <w:right w:val="single" w:sz="4" w:space="0" w:color="auto"/>
            </w:tcBorders>
            <w:vAlign w:val="center"/>
          </w:tcPr>
          <w:p w:rsidR="009850BA" w:rsidRDefault="009850BA">
            <w:pPr>
              <w:pStyle w:val="BodyTextIndent2"/>
              <w:spacing w:line="240" w:lineRule="auto"/>
              <w:ind w:firstLine="0"/>
              <w:jc w:val="center"/>
              <w:rPr>
                <w:rFonts w:ascii="GHEA Grapalat" w:hAnsi="GHEA Grapalat"/>
                <w:lang w:val="en-US"/>
              </w:rPr>
            </w:pPr>
            <w:r>
              <w:rPr>
                <w:rFonts w:ascii="GHEA Grapalat" w:hAnsi="GHEA Grapalat"/>
                <w:lang w:val="en-US"/>
              </w:rPr>
              <w:t>19</w:t>
            </w:r>
          </w:p>
        </w:tc>
        <w:tc>
          <w:tcPr>
            <w:tcW w:w="8820" w:type="dxa"/>
            <w:tcBorders>
              <w:top w:val="single" w:sz="4" w:space="0" w:color="auto"/>
              <w:left w:val="single" w:sz="4" w:space="0" w:color="auto"/>
              <w:bottom w:val="single" w:sz="4" w:space="0" w:color="auto"/>
              <w:right w:val="single" w:sz="4" w:space="0" w:color="auto"/>
            </w:tcBorders>
            <w:vAlign w:val="center"/>
          </w:tcPr>
          <w:p w:rsidR="009850BA" w:rsidRPr="009850BA" w:rsidRDefault="009850BA" w:rsidP="0032148F">
            <w:pPr>
              <w:jc w:val="center"/>
              <w:rPr>
                <w:rFonts w:ascii="GHEA Grapalat" w:hAnsi="GHEA Grapalat"/>
                <w:i/>
                <w:sz w:val="18"/>
                <w:szCs w:val="18"/>
              </w:rPr>
            </w:pPr>
            <w:r w:rsidRPr="009850BA">
              <w:rPr>
                <w:rFonts w:ascii="GHEA Grapalat" w:hAnsi="GHEA Grapalat"/>
                <w:i/>
                <w:sz w:val="18"/>
                <w:szCs w:val="18"/>
              </w:rPr>
              <w:t xml:space="preserve">Կարագ </w:t>
            </w:r>
            <w:r w:rsidR="0032148F">
              <w:rPr>
                <w:rFonts w:ascii="GHEA Grapalat" w:hAnsi="GHEA Grapalat"/>
                <w:i/>
                <w:sz w:val="18"/>
                <w:szCs w:val="18"/>
              </w:rPr>
              <w:t xml:space="preserve"> </w:t>
            </w:r>
          </w:p>
        </w:tc>
      </w:tr>
    </w:tbl>
    <w:p w:rsidR="006E5207" w:rsidRDefault="006E5207" w:rsidP="006E5207">
      <w:pPr>
        <w:pStyle w:val="BodyTextIndent2"/>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BodyTextIndent2"/>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BodyTextIndent2"/>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716EBC">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716EBC">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BodyTextIndent2"/>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lastRenderedPageBreak/>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NormalWeb"/>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NormalWeb"/>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lastRenderedPageBreak/>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102D49">
      <w:pPr>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4E7A80" w:rsidRDefault="006E5207" w:rsidP="00102D49">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FootnoteReference"/>
          <w:rFonts w:ascii="GHEA Grapalat" w:hAnsi="GHEA Grapalat" w:cs="Sylfaen"/>
          <w:color w:val="FFFFFF"/>
          <w:sz w:val="20"/>
          <w:shd w:val="clear" w:color="auto" w:fill="FFFFFF"/>
          <w:lang w:val="ru-RU"/>
        </w:rPr>
        <w:footnoteReference w:id="2"/>
      </w:r>
      <w:r>
        <w:rPr>
          <w:rFonts w:ascii="GHEA Grapalat" w:hAnsi="GHEA Grapalat" w:cs="Tahoma"/>
          <w:sz w:val="20"/>
          <w:lang w:val="hy-AM"/>
        </w:rPr>
        <w:t>։</w:t>
      </w:r>
      <w:r>
        <w:rPr>
          <w:rFonts w:ascii="GHEA Grapalat" w:hAnsi="GHEA Grapalat" w:cs="Tahoma"/>
          <w:sz w:val="20"/>
          <w:vertAlign w:val="superscript"/>
          <w:lang w:val="hy-AM"/>
        </w:rPr>
        <w:t>6</w:t>
      </w:r>
      <w:r w:rsidR="00102D49">
        <w:rPr>
          <w:rFonts w:ascii="GHEA Grapalat" w:hAnsi="GHEA Grapalat" w:cs="Arial Unicode"/>
          <w:sz w:val="20"/>
          <w:lang w:val="hy-AM"/>
        </w:rPr>
        <w:t xml:space="preserve"> </w:t>
      </w:r>
    </w:p>
    <w:p w:rsidR="00102D49" w:rsidRPr="004E7A80" w:rsidRDefault="00102D49"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B001A1" w:rsidRPr="00B001A1">
        <w:rPr>
          <w:rFonts w:ascii="GHEA Grapalat" w:hAnsi="GHEA Grapalat" w:cs="Sylfaen"/>
          <w:lang w:val="hy-AM"/>
        </w:rPr>
        <w:t>1</w:t>
      </w:r>
      <w:r w:rsidR="00716EBC" w:rsidRPr="00716EBC">
        <w:rPr>
          <w:rFonts w:ascii="GHEA Grapalat" w:hAnsi="GHEA Grapalat" w:cs="Sylfaen"/>
          <w:lang w:val="hy-AM"/>
        </w:rPr>
        <w:t>1</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065381">
        <w:rPr>
          <w:rFonts w:ascii="GHEA Grapalat" w:hAnsi="GHEA Grapalat"/>
        </w:rPr>
        <w:t xml:space="preserve">ՀՀ Արարատի մարզ </w:t>
      </w:r>
      <w:r w:rsidR="00102D49">
        <w:rPr>
          <w:rFonts w:ascii="GHEA Grapalat" w:hAnsi="GHEA Grapalat"/>
        </w:rPr>
        <w:t>Խաչփար</w:t>
      </w:r>
      <w:r w:rsidR="00065381">
        <w:rPr>
          <w:rFonts w:ascii="GHEA Grapalat" w:hAnsi="GHEA Grapalat"/>
        </w:rPr>
        <w:t xml:space="preserve"> համայնք</w:t>
      </w:r>
      <w:r w:rsidR="00102D49">
        <w:rPr>
          <w:rFonts w:ascii="GHEA Grapalat" w:hAnsi="GHEA Grapalat"/>
        </w:rPr>
        <w:t>ի</w:t>
      </w:r>
      <w:r w:rsidR="00B001A1">
        <w:rPr>
          <w:rFonts w:ascii="GHEA Grapalat" w:hAnsi="GHEA Grapalat"/>
        </w:rPr>
        <w:t xml:space="preserve">, միջնակարգ դպրոց ՊՈԱԿ </w:t>
      </w:r>
      <w:r w:rsidR="00102D49">
        <w:rPr>
          <w:rFonts w:ascii="GHEA Grapalat" w:hAnsi="GHEA Grapalat"/>
        </w:rPr>
        <w:t>5-րդ փողոց 15 շենք</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BodyTextIndent2"/>
        <w:spacing w:line="240" w:lineRule="auto"/>
        <w:ind w:firstLine="0"/>
        <w:rPr>
          <w:rFonts w:ascii="GHEA Grapalat" w:hAnsi="GHEA Grapalat" w:cs="Sylfaen"/>
          <w:szCs w:val="24"/>
          <w:lang w:val="hy-AM"/>
        </w:rPr>
      </w:pPr>
      <w:bookmarkStart w:id="3"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Default="006E5207" w:rsidP="00B001A1">
      <w:pPr>
        <w:pStyle w:val="BodyTextIndent2"/>
        <w:spacing w:line="240" w:lineRule="auto"/>
        <w:ind w:firstLine="0"/>
        <w:rPr>
          <w:rFonts w:ascii="GHEA Grapalat" w:hAnsi="GHEA Grapalat" w:cs="Sylfaen"/>
          <w:szCs w:val="24"/>
          <w:lang w:val="hy-AM"/>
        </w:rPr>
      </w:pPr>
      <w:bookmarkStart w:id="4" w:name="_Hlk9261892"/>
      <w:bookmarkEnd w:id="3"/>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6E5207" w:rsidP="00B001A1">
      <w:pPr>
        <w:pStyle w:val="norm"/>
        <w:spacing w:line="240" w:lineRule="auto"/>
        <w:ind w:firstLine="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FootnoteReference"/>
          <w:rFonts w:ascii="GHEA Grapalat" w:hAnsi="GHEA Grapalat" w:cs="Sylfaen"/>
          <w:color w:val="FFFFFF"/>
          <w:sz w:val="20"/>
          <w:szCs w:val="24"/>
          <w:lang w:val="hy-AM" w:eastAsia="en-US"/>
        </w:rPr>
        <w:footnoteReference w:id="3"/>
      </w:r>
    </w:p>
    <w:bookmarkEnd w:id="4"/>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w:t>
      </w:r>
      <w:r>
        <w:rPr>
          <w:rFonts w:ascii="GHEA Grapalat" w:hAnsi="GHEA Grapalat" w:cs="Sylfaen"/>
          <w:sz w:val="20"/>
          <w:szCs w:val="24"/>
          <w:lang w:val="hy-AM" w:eastAsia="en-US"/>
        </w:rPr>
        <w:lastRenderedPageBreak/>
        <w:t>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BodyTextIndent2"/>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BodyTextIndent"/>
        <w:spacing w:after="0" w:line="240" w:lineRule="auto"/>
        <w:ind w:firstLine="567"/>
        <w:rPr>
          <w:rFonts w:ascii="GHEA Grapalat" w:hAnsi="GHEA Grapalat" w:cs="Times New Roman"/>
          <w:b/>
          <w:sz w:val="20"/>
          <w:lang w:val="af-ZA"/>
        </w:rPr>
      </w:pP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BodyTextIndent2"/>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B001A1" w:rsidRPr="00B001A1">
        <w:rPr>
          <w:rFonts w:ascii="GHEA Grapalat" w:hAnsi="GHEA Grapalat" w:cs="Sylfaen"/>
        </w:rPr>
        <w:t>1</w:t>
      </w:r>
      <w:r w:rsidR="00716EBC">
        <w:rPr>
          <w:rFonts w:ascii="GHEA Grapalat" w:hAnsi="GHEA Grapalat" w:cs="Sylfaen"/>
        </w:rPr>
        <w:t>1</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lastRenderedPageBreak/>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proofErr w:type="gramStart"/>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proofErr w:type="gramEnd"/>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BodyTextIndent"/>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BodyTextIndent2"/>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lastRenderedPageBreak/>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lastRenderedPageBreak/>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6"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6"/>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BodyTextIndent2"/>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FootnoteReference"/>
          <w:rFonts w:ascii="GHEA Grapalat" w:hAnsi="GHEA Grapalat" w:cs="Sylfaen"/>
          <w:color w:val="FFFFFF"/>
        </w:rPr>
        <w:footnoteReference w:id="4"/>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9850BA">
      <w:pPr>
        <w:pStyle w:val="BodyTextIndent2"/>
        <w:spacing w:line="240" w:lineRule="auto"/>
        <w:ind w:firstLine="0"/>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lastRenderedPageBreak/>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BodyTextIndent2"/>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BodyTextIndent2"/>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BodyTextIndent"/>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FootnoteReference"/>
          <w:rFonts w:ascii="GHEA Grapalat" w:hAnsi="GHEA Grapalat" w:cs="Arial"/>
          <w:sz w:val="20"/>
        </w:rPr>
        <w:footnoteReference w:id="5"/>
      </w:r>
    </w:p>
    <w:p w:rsidR="006E5207" w:rsidRDefault="006E5207" w:rsidP="006E5207">
      <w:pPr>
        <w:ind w:firstLine="567"/>
        <w:jc w:val="both"/>
        <w:rPr>
          <w:rFonts w:ascii="GHEA Grapalat" w:hAnsi="GHEA Grapalat" w:cs="Arial"/>
          <w:sz w:val="20"/>
          <w:lang w:val="hy-AM"/>
        </w:rPr>
      </w:pPr>
      <w:proofErr w:type="gramStart"/>
      <w:r>
        <w:rPr>
          <w:rFonts w:ascii="GHEA Grapalat" w:hAnsi="GHEA Grapalat" w:cs="Arial"/>
          <w:sz w:val="20"/>
        </w:rPr>
        <w:lastRenderedPageBreak/>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w:t>
      </w:r>
      <w:proofErr w:type="gramEnd"/>
      <w:r>
        <w:rPr>
          <w:rFonts w:ascii="GHEA Grapalat" w:hAnsi="GHEA Grapalat" w:cs="Arial"/>
          <w:sz w:val="20"/>
          <w:lang w:val="hy-AM"/>
        </w:rPr>
        <w:t xml:space="preserve">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FootnoteReference"/>
          <w:rFonts w:ascii="GHEA Grapalat" w:hAnsi="GHEA Grapalat" w:cs="Sylfaen"/>
          <w:color w:val="FFFFFF"/>
          <w:sz w:val="20"/>
        </w:rPr>
        <w:footnoteReference w:id="6"/>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lastRenderedPageBreak/>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BodyTextIndent"/>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7"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8"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12.9</w:t>
      </w:r>
      <w:bookmarkStart w:id="9"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9"/>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proofErr w:type="gramStart"/>
      <w:r>
        <w:rPr>
          <w:rFonts w:ascii="GHEA Grapalat" w:hAnsi="GHEA Grapalat" w:cs="Sylfaen"/>
          <w:sz w:val="20"/>
          <w:szCs w:val="20"/>
        </w:rPr>
        <w:t>արգելելու</w:t>
      </w:r>
      <w:proofErr w:type="gramEnd"/>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proofErr w:type="gramStart"/>
      <w:r>
        <w:rPr>
          <w:rFonts w:ascii="GHEA Grapalat" w:hAnsi="GHEA Grapalat" w:cs="Sylfaen"/>
          <w:sz w:val="20"/>
          <w:szCs w:val="20"/>
        </w:rPr>
        <w:t>պարտավորեցնելու</w:t>
      </w:r>
      <w:proofErr w:type="gramEnd"/>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NormalWeb"/>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0"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lastRenderedPageBreak/>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BodyText"/>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BodyText"/>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FootnoteReference"/>
          <w:rFonts w:ascii="GHEA Grapalat" w:hAnsi="GHEA Grapalat" w:cs="Sylfaen"/>
          <w:color w:val="FFFFFF"/>
          <w:sz w:val="20"/>
          <w:szCs w:val="24"/>
          <w:lang w:val="af-ZA" w:eastAsia="en-US"/>
        </w:rPr>
        <w:footnoteReference w:id="7"/>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102D49" w:rsidP="006E5207">
      <w:pPr>
        <w:pStyle w:val="BodyTextIndent3"/>
        <w:spacing w:line="240" w:lineRule="auto"/>
        <w:jc w:val="right"/>
        <w:rPr>
          <w:rFonts w:ascii="GHEA Grapalat" w:hAnsi="GHEA Grapalat" w:cs="Arial"/>
          <w:b/>
          <w:lang w:val="es-ES"/>
        </w:rPr>
      </w:pPr>
      <w:r>
        <w:rPr>
          <w:rFonts w:ascii="GHEA Grapalat" w:hAnsi="GHEA Grapalat"/>
          <w:lang w:val="af-ZA"/>
        </w:rPr>
        <w:t>ԱՄԽ</w:t>
      </w:r>
      <w:r w:rsidR="0069073C" w:rsidRPr="0069073C">
        <w:rPr>
          <w:rFonts w:ascii="GHEA Grapalat" w:hAnsi="GHEA Grapalat"/>
          <w:lang w:val="af-ZA"/>
        </w:rPr>
        <w:t>ՀՄԴ-ԳՀԱՊՁԲ-19/02</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BodyTextIndent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00102D49">
        <w:rPr>
          <w:rFonts w:ascii="GHEA Grapalat" w:hAnsi="GHEA Grapalat"/>
          <w:sz w:val="20"/>
          <w:lang w:val="af-ZA"/>
        </w:rPr>
        <w:t>ԱՄԽ</w:t>
      </w:r>
      <w:r w:rsidRPr="0069073C">
        <w:rPr>
          <w:rFonts w:ascii="GHEA Grapalat" w:hAnsi="GHEA Grapalat"/>
          <w:sz w:val="20"/>
          <w:lang w:val="af-ZA"/>
        </w:rPr>
        <w:t>ՀՄԴ-ԳՀԱՊՁԲ-19/02</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716EBC">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716EBC">
      <w:pPr>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Pr="00716EBC" w:rsidRDefault="006E5207" w:rsidP="00716EBC">
      <w:pPr>
        <w:ind w:left="3540"/>
        <w:jc w:val="both"/>
        <w:rPr>
          <w:rFonts w:ascii="GHEA Grapalat" w:hAnsi="GHEA Grapalat"/>
          <w:sz w:val="16"/>
          <w:szCs w:val="16"/>
        </w:rPr>
      </w:pPr>
      <w:r>
        <w:rPr>
          <w:rFonts w:ascii="GHEA Grapalat" w:hAnsi="GHEA Grapalat"/>
          <w:sz w:val="16"/>
          <w:szCs w:val="16"/>
          <w:lang w:val="hy-AM"/>
        </w:rPr>
        <w:t>հեռախոսի համարը</w:t>
      </w: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102D49">
        <w:rPr>
          <w:rFonts w:ascii="GHEA Grapalat" w:hAnsi="GHEA Grapalat"/>
          <w:sz w:val="20"/>
          <w:lang w:val="af-ZA"/>
        </w:rPr>
        <w:t>ԱՄԽ</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102D49">
        <w:rPr>
          <w:rFonts w:ascii="GHEA Grapalat" w:hAnsi="GHEA Grapalat"/>
          <w:sz w:val="20"/>
          <w:lang w:val="af-ZA"/>
        </w:rPr>
        <w:t>ԱՄԽ</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lastRenderedPageBreak/>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E374C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E374C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E374C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E374C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erence w:id="8"/>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102D49" w:rsidP="006E5207">
      <w:pPr>
        <w:pStyle w:val="BodyTextIndent3"/>
        <w:spacing w:line="240" w:lineRule="auto"/>
        <w:jc w:val="right"/>
        <w:rPr>
          <w:rFonts w:ascii="GHEA Grapalat" w:hAnsi="GHEA Grapalat" w:cs="Arial"/>
          <w:b/>
          <w:lang w:val="hy-AM"/>
        </w:rPr>
      </w:pPr>
      <w:r>
        <w:rPr>
          <w:rFonts w:ascii="GHEA Grapalat" w:hAnsi="GHEA Grapalat"/>
          <w:lang w:val="af-ZA"/>
        </w:rPr>
        <w:t>ԱՄԽ</w:t>
      </w:r>
      <w:r w:rsidR="0069073C" w:rsidRPr="0069073C">
        <w:rPr>
          <w:rFonts w:ascii="GHEA Grapalat" w:hAnsi="GHEA Grapalat"/>
          <w:lang w:val="af-ZA"/>
        </w:rPr>
        <w:t>ՀՄԴ-ԳՀԱՊՁԲ-19/02</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Heading3"/>
        <w:spacing w:line="240" w:lineRule="auto"/>
        <w:ind w:firstLine="567"/>
        <w:jc w:val="left"/>
        <w:rPr>
          <w:rFonts w:ascii="GHEA Grapalat" w:hAnsi="GHEA Grapalat"/>
          <w:b/>
          <w:lang w:val="hy-AM"/>
        </w:rPr>
      </w:pP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102D49">
        <w:rPr>
          <w:rFonts w:ascii="GHEA Grapalat" w:hAnsi="GHEA Grapalat"/>
          <w:sz w:val="20"/>
          <w:lang w:val="af-ZA"/>
        </w:rPr>
        <w:t>ԱՄԽ</w:t>
      </w:r>
      <w:r w:rsidR="0069073C" w:rsidRPr="0069073C">
        <w:rPr>
          <w:rFonts w:ascii="GHEA Grapalat" w:hAnsi="GHEA Grapalat"/>
          <w:sz w:val="20"/>
          <w:lang w:val="af-ZA"/>
        </w:rPr>
        <w:t>ՀՄԴ-ԳՀԱՊՁԲ-19/02</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bl>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FootnoteText"/>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BodyTextIndent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102D49" w:rsidP="006E5207">
      <w:pPr>
        <w:pStyle w:val="BodyTextIndent3"/>
        <w:spacing w:line="240" w:lineRule="auto"/>
        <w:jc w:val="right"/>
        <w:rPr>
          <w:rFonts w:ascii="GHEA Grapalat" w:hAnsi="GHEA Grapalat" w:cs="Arial"/>
          <w:b/>
          <w:lang w:val="hy-AM"/>
        </w:rPr>
      </w:pPr>
      <w:r>
        <w:rPr>
          <w:rFonts w:ascii="GHEA Grapalat" w:hAnsi="GHEA Grapalat"/>
          <w:lang w:val="af-ZA"/>
        </w:rPr>
        <w:t>ԱՄԽ</w:t>
      </w:r>
      <w:r w:rsidR="0069073C" w:rsidRPr="0069073C">
        <w:rPr>
          <w:rFonts w:ascii="GHEA Grapalat" w:hAnsi="GHEA Grapalat"/>
          <w:lang w:val="af-ZA"/>
        </w:rPr>
        <w:t>ՀՄԴ-ԳՀԱՊՁԲ-19/02</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102D49">
        <w:rPr>
          <w:rFonts w:ascii="GHEA Grapalat" w:hAnsi="GHEA Grapalat"/>
          <w:sz w:val="20"/>
          <w:lang w:val="af-ZA"/>
        </w:rPr>
        <w:t>ԱՄԽ</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2" w:name="_Hlk23147299"/>
      <w:r>
        <w:rPr>
          <w:rFonts w:ascii="GHEA Grapalat" w:hAnsi="GHEA Grapalat" w:cs="Sylfaen"/>
          <w:vertAlign w:val="superscript"/>
          <w:lang w:val="hy-AM"/>
        </w:rPr>
        <w:t xml:space="preserve">                                                                                     մասնակցի անվանումը</w:t>
      </w:r>
    </w:p>
    <w:bookmarkEnd w:id="12"/>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E374C9"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E374C9"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E374C9"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E374C9"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102D49" w:rsidRDefault="00102D49" w:rsidP="009850BA">
            <w:pPr>
              <w:jc w:val="center"/>
              <w:rPr>
                <w:rFonts w:ascii="GHEA Grapalat" w:hAnsi="GHEA Grapalat"/>
                <w:b/>
                <w:bCs/>
                <w:sz w:val="18"/>
              </w:rPr>
            </w:pPr>
            <w:r>
              <w:rPr>
                <w:rFonts w:ascii="GHEA Grapalat" w:hAnsi="GHEA Grapalat"/>
                <w:b/>
                <w:sz w:val="18"/>
              </w:rPr>
              <w:t>1</w:t>
            </w:r>
            <w:r w:rsidR="009850BA">
              <w:rPr>
                <w:rFonts w:ascii="GHEA Grapalat" w:hAnsi="GHEA Grapalat"/>
                <w:b/>
                <w:sz w:val="18"/>
              </w:rPr>
              <w:t>9</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FootnoteReference"/>
          <w:rFonts w:ascii="GHEA Grapalat" w:hAnsi="GHEA Grapalat"/>
          <w:color w:val="FFFFFF"/>
          <w:sz w:val="20"/>
          <w:lang w:val="hy-AM"/>
        </w:rPr>
        <w:footnoteReference w:id="9"/>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es-ES" w:eastAsia="ru-RU"/>
        </w:rPr>
      </w:pPr>
    </w:p>
    <w:p w:rsidR="006E5207" w:rsidRDefault="006E5207" w:rsidP="006E5207">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102D49" w:rsidP="006E5207">
      <w:pPr>
        <w:pStyle w:val="BodyTextIndent3"/>
        <w:spacing w:line="240" w:lineRule="auto"/>
        <w:jc w:val="right"/>
        <w:rPr>
          <w:rFonts w:ascii="GHEA Grapalat" w:hAnsi="GHEA Grapalat" w:cs="Arial"/>
          <w:b/>
          <w:lang w:val="hy-AM"/>
        </w:rPr>
      </w:pPr>
      <w:r>
        <w:rPr>
          <w:rFonts w:ascii="GHEA Grapalat" w:hAnsi="GHEA Grapalat"/>
          <w:lang w:val="af-ZA"/>
        </w:rPr>
        <w:t>ԱՄԽ</w:t>
      </w:r>
      <w:r w:rsidR="0069073C" w:rsidRPr="0069073C">
        <w:rPr>
          <w:rFonts w:ascii="GHEA Grapalat" w:hAnsi="GHEA Grapalat"/>
          <w:lang w:val="af-ZA"/>
        </w:rPr>
        <w:t>ՀՄԴ-ԳՀԱՊՁԲ-19/02</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BodyTextIndent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Default="00102D49" w:rsidP="006E5207">
      <w:pPr>
        <w:rPr>
          <w:rFonts w:ascii="GHEA Grapalat" w:hAnsi="GHEA Grapalat"/>
          <w:sz w:val="20"/>
          <w:lang w:val="af-ZA"/>
        </w:rPr>
      </w:pPr>
      <w:r>
        <w:rPr>
          <w:rFonts w:ascii="GHEA Grapalat" w:hAnsi="GHEA Grapalat"/>
          <w:sz w:val="20"/>
          <w:lang w:val="af-ZA"/>
        </w:rPr>
        <w:t xml:space="preserve">Խաչփար համայնքի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1156" w:type="dxa"/>
        <w:tblLook w:val="04A0" w:firstRow="1" w:lastRow="0" w:firstColumn="1" w:lastColumn="0" w:noHBand="0" w:noVBand="1"/>
      </w:tblPr>
      <w:tblGrid>
        <w:gridCol w:w="5792"/>
        <w:gridCol w:w="5364"/>
      </w:tblGrid>
      <w:tr w:rsidR="006E5207" w:rsidTr="00102D49">
        <w:trPr>
          <w:trHeight w:val="352"/>
        </w:trPr>
        <w:tc>
          <w:tcPr>
            <w:tcW w:w="11156"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102D49">
        <w:trPr>
          <w:trHeight w:val="352"/>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102D49">
        <w:trPr>
          <w:trHeight w:val="349"/>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102D49">
        <w:trPr>
          <w:trHeight w:val="345"/>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102D49">
        <w:trPr>
          <w:trHeight w:val="361"/>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102D49">
        <w:trPr>
          <w:trHeight w:val="119"/>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102D49">
        <w:trPr>
          <w:trHeight w:val="137"/>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102D49">
        <w:trPr>
          <w:trHeight w:val="70"/>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102D49" w:rsidTr="00102D49">
        <w:trPr>
          <w:trHeight w:val="145"/>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102D49" w:rsidRPr="004B6A1E" w:rsidRDefault="00102D49" w:rsidP="00102D49">
            <w:pPr>
              <w:rPr>
                <w:rFonts w:ascii="GHEA Grapalat" w:hAnsi="GHEA Grapalat" w:cs="Arial"/>
                <w:sz w:val="20"/>
                <w:szCs w:val="20"/>
              </w:rPr>
            </w:pPr>
            <w:r w:rsidRPr="004B6A1E">
              <w:rPr>
                <w:rFonts w:ascii="GHEA Grapalat" w:hAnsi="GHEA Grapalat" w:cs="Sylfaen"/>
                <w:sz w:val="20"/>
                <w:szCs w:val="20"/>
                <w:lang w:val="hy-AM"/>
              </w:rPr>
              <w:t>9</w:t>
            </w:r>
            <w:r w:rsidRPr="004B6A1E">
              <w:rPr>
                <w:rFonts w:ascii="GHEA Grapalat" w:hAnsi="GHEA Grapalat" w:cs="Sylfaen"/>
                <w:sz w:val="20"/>
                <w:szCs w:val="20"/>
              </w:rPr>
              <w:t>. Շահառու</w:t>
            </w:r>
            <w:r w:rsidRPr="004B6A1E">
              <w:rPr>
                <w:rFonts w:ascii="GHEA Grapalat" w:hAnsi="GHEA Grapalat" w:cs="Sylfaen"/>
                <w:sz w:val="20"/>
                <w:szCs w:val="20"/>
                <w:lang w:val="hy-AM"/>
              </w:rPr>
              <w:t>ի  անվանումը</w:t>
            </w:r>
            <w:r w:rsidRPr="004B6A1E">
              <w:rPr>
                <w:rFonts w:ascii="GHEA Grapalat" w:hAnsi="GHEA Grapalat" w:cs="Sylfaen"/>
                <w:sz w:val="20"/>
                <w:szCs w:val="20"/>
              </w:rPr>
              <w:t>,</w:t>
            </w:r>
            <w:r w:rsidRPr="004B6A1E">
              <w:rPr>
                <w:rFonts w:ascii="GHEA Grapalat" w:hAnsi="GHEA Grapalat" w:cs="Sylfaen"/>
                <w:sz w:val="20"/>
                <w:szCs w:val="20"/>
                <w:lang w:val="hy-AM"/>
              </w:rPr>
              <w:t xml:space="preserve"> կամ անուն ազգանուն </w:t>
            </w:r>
            <w:r w:rsidRPr="004B6A1E">
              <w:rPr>
                <w:rFonts w:ascii="GHEA Grapalat" w:hAnsi="GHEA Grapalat" w:cs="Arial"/>
                <w:sz w:val="20"/>
                <w:szCs w:val="20"/>
              </w:rPr>
              <w:t>` Արարատի մարզ, Խաչփառի  միջնակարգ դպրոց ՊՈԱԿ</w:t>
            </w:r>
          </w:p>
        </w:tc>
      </w:tr>
      <w:tr w:rsidR="00102D49" w:rsidTr="00102D49">
        <w:trPr>
          <w:trHeight w:val="153"/>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102D49" w:rsidRPr="004B6A1E" w:rsidRDefault="00102D49" w:rsidP="00102D49">
            <w:pPr>
              <w:rPr>
                <w:rFonts w:ascii="GHEA Grapalat" w:hAnsi="GHEA Grapalat" w:cs="Sylfaen"/>
                <w:sz w:val="20"/>
                <w:szCs w:val="20"/>
                <w:lang w:val="ru-RU"/>
              </w:rPr>
            </w:pPr>
            <w:r w:rsidRPr="004B6A1E">
              <w:rPr>
                <w:rFonts w:ascii="GHEA Grapalat" w:hAnsi="GHEA Grapalat" w:cs="Sylfaen"/>
                <w:sz w:val="20"/>
                <w:szCs w:val="20"/>
                <w:lang w:val="ru-RU"/>
              </w:rPr>
              <w:t xml:space="preserve">10. </w:t>
            </w:r>
            <w:r w:rsidRPr="004B6A1E">
              <w:rPr>
                <w:rFonts w:ascii="GHEA Grapalat" w:hAnsi="GHEA Grapalat" w:cs="Sylfaen"/>
                <w:sz w:val="20"/>
                <w:szCs w:val="20"/>
              </w:rPr>
              <w:t xml:space="preserve"> Շահառուի</w:t>
            </w:r>
            <w:r w:rsidRPr="004B6A1E">
              <w:rPr>
                <w:rFonts w:ascii="GHEA Grapalat" w:hAnsi="GHEA Grapalat" w:cs="Arial"/>
                <w:sz w:val="20"/>
                <w:szCs w:val="20"/>
              </w:rPr>
              <w:t xml:space="preserve"> </w:t>
            </w:r>
            <w:r w:rsidRPr="004B6A1E">
              <w:rPr>
                <w:rFonts w:ascii="GHEA Grapalat" w:hAnsi="GHEA Grapalat" w:cs="Sylfaen"/>
                <w:sz w:val="20"/>
                <w:szCs w:val="20"/>
              </w:rPr>
              <w:t xml:space="preserve"> ՀԾՀ</w:t>
            </w:r>
            <w:r w:rsidRPr="004B6A1E">
              <w:rPr>
                <w:rFonts w:ascii="GHEA Grapalat" w:hAnsi="GHEA Grapalat" w:cs="Sylfaen"/>
                <w:sz w:val="20"/>
                <w:szCs w:val="20"/>
                <w:lang w:val="ru-RU"/>
              </w:rPr>
              <w:t xml:space="preserve"> (</w:t>
            </w:r>
            <w:r w:rsidRPr="004B6A1E">
              <w:rPr>
                <w:rFonts w:ascii="GHEA Grapalat" w:hAnsi="GHEA Grapalat" w:cs="Sylfaen"/>
                <w:sz w:val="20"/>
                <w:szCs w:val="20"/>
                <w:lang w:val="hy-AM"/>
              </w:rPr>
              <w:t>չի լրացվում</w:t>
            </w:r>
            <w:r w:rsidRPr="004B6A1E">
              <w:rPr>
                <w:rFonts w:ascii="GHEA Grapalat" w:hAnsi="GHEA Grapalat" w:cs="Sylfaen"/>
                <w:sz w:val="20"/>
                <w:szCs w:val="20"/>
                <w:lang w:val="ru-RU"/>
              </w:rPr>
              <w:t>)</w:t>
            </w:r>
          </w:p>
        </w:tc>
      </w:tr>
      <w:tr w:rsidR="00102D49" w:rsidTr="00102D49">
        <w:trPr>
          <w:trHeight w:val="171"/>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102D49" w:rsidRPr="004B6A1E" w:rsidRDefault="00102D49" w:rsidP="00102D49">
            <w:pPr>
              <w:rPr>
                <w:rFonts w:ascii="GHEA Grapalat" w:hAnsi="GHEA Grapalat" w:cs="Arial"/>
                <w:sz w:val="20"/>
                <w:szCs w:val="20"/>
              </w:rPr>
            </w:pPr>
            <w:r w:rsidRPr="004B6A1E">
              <w:rPr>
                <w:rFonts w:ascii="GHEA Grapalat" w:hAnsi="GHEA Grapalat" w:cs="Sylfaen"/>
                <w:sz w:val="20"/>
                <w:szCs w:val="20"/>
                <w:lang w:val="hy-AM"/>
              </w:rPr>
              <w:t>11</w:t>
            </w:r>
            <w:r w:rsidRPr="004B6A1E">
              <w:rPr>
                <w:rFonts w:ascii="GHEA Grapalat" w:hAnsi="GHEA Grapalat" w:cs="Sylfaen"/>
                <w:sz w:val="20"/>
                <w:szCs w:val="20"/>
              </w:rPr>
              <w:t>. Շահառուի</w:t>
            </w:r>
            <w:r w:rsidRPr="004B6A1E">
              <w:rPr>
                <w:rFonts w:ascii="GHEA Grapalat" w:hAnsi="GHEA Grapalat" w:cs="Arial"/>
                <w:sz w:val="20"/>
                <w:szCs w:val="20"/>
              </w:rPr>
              <w:t xml:space="preserve"> </w:t>
            </w:r>
            <w:r w:rsidRPr="004B6A1E">
              <w:rPr>
                <w:rFonts w:ascii="GHEA Grapalat" w:hAnsi="GHEA Grapalat" w:cs="Sylfaen"/>
                <w:sz w:val="20"/>
                <w:szCs w:val="20"/>
              </w:rPr>
              <w:t>ՀՎՀՀ</w:t>
            </w:r>
            <w:r w:rsidRPr="004B6A1E">
              <w:rPr>
                <w:rFonts w:ascii="GHEA Grapalat" w:hAnsi="GHEA Grapalat" w:cs="Arial"/>
                <w:sz w:val="20"/>
                <w:szCs w:val="20"/>
              </w:rPr>
              <w:t>`03804229</w:t>
            </w:r>
          </w:p>
        </w:tc>
      </w:tr>
      <w:tr w:rsidR="00102D49" w:rsidTr="00102D49">
        <w:trPr>
          <w:trHeight w:val="175"/>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102D49" w:rsidRPr="004B6A1E" w:rsidRDefault="00102D49" w:rsidP="00227232">
            <w:pPr>
              <w:rPr>
                <w:rFonts w:ascii="GHEA Grapalat" w:hAnsi="GHEA Grapalat" w:cs="Arial"/>
                <w:sz w:val="20"/>
                <w:szCs w:val="20"/>
              </w:rPr>
            </w:pPr>
            <w:r w:rsidRPr="004B6A1E">
              <w:rPr>
                <w:rFonts w:ascii="GHEA Grapalat" w:hAnsi="GHEA Grapalat" w:cs="Sylfaen"/>
                <w:sz w:val="20"/>
                <w:szCs w:val="20"/>
              </w:rPr>
              <w:t>1</w:t>
            </w:r>
            <w:r w:rsidRPr="004B6A1E">
              <w:rPr>
                <w:rFonts w:ascii="GHEA Grapalat" w:hAnsi="GHEA Grapalat" w:cs="Sylfaen"/>
                <w:sz w:val="20"/>
                <w:szCs w:val="20"/>
                <w:lang w:val="hy-AM"/>
              </w:rPr>
              <w:t>2</w:t>
            </w:r>
            <w:r w:rsidRPr="004B6A1E">
              <w:rPr>
                <w:rFonts w:ascii="GHEA Grapalat" w:hAnsi="GHEA Grapalat" w:cs="Sylfaen"/>
                <w:sz w:val="20"/>
                <w:szCs w:val="20"/>
              </w:rPr>
              <w:t>.Շահառուի</w:t>
            </w:r>
            <w:r w:rsidRPr="004B6A1E">
              <w:rPr>
                <w:rFonts w:ascii="GHEA Grapalat" w:hAnsi="GHEA Grapalat" w:cs="Sylfaen"/>
                <w:sz w:val="20"/>
                <w:szCs w:val="20"/>
                <w:lang w:val="hy-AM"/>
              </w:rPr>
              <w:t>ն</w:t>
            </w:r>
            <w:r w:rsidRPr="004B6A1E">
              <w:rPr>
                <w:rFonts w:ascii="GHEA Grapalat" w:hAnsi="GHEA Grapalat" w:cs="Arial"/>
                <w:sz w:val="20"/>
                <w:szCs w:val="20"/>
              </w:rPr>
              <w:t xml:space="preserve"> </w:t>
            </w:r>
            <w:r w:rsidRPr="004B6A1E">
              <w:rPr>
                <w:rFonts w:ascii="GHEA Grapalat" w:hAnsi="GHEA Grapalat" w:cs="Sylfaen"/>
                <w:sz w:val="20"/>
                <w:szCs w:val="20"/>
                <w:lang w:val="hy-AM"/>
              </w:rPr>
              <w:t xml:space="preserve"> սպասարկող Ֆինանսական կազմակերպություն</w:t>
            </w:r>
            <w:r w:rsidRPr="004B6A1E">
              <w:rPr>
                <w:rFonts w:ascii="GHEA Grapalat" w:hAnsi="GHEA Grapalat" w:cs="Sylfaen"/>
                <w:sz w:val="20"/>
                <w:szCs w:val="20"/>
              </w:rPr>
              <w:t xml:space="preserve"> (բանկ)</w:t>
            </w:r>
            <w:r w:rsidRPr="004B6A1E">
              <w:rPr>
                <w:rFonts w:ascii="GHEA Grapalat" w:hAnsi="GHEA Grapalat" w:cs="Arial"/>
                <w:sz w:val="20"/>
                <w:szCs w:val="20"/>
              </w:rPr>
              <w:t xml:space="preserve">`   </w:t>
            </w:r>
            <w:r w:rsidR="00227232">
              <w:rPr>
                <w:rFonts w:ascii="GHEA Grapalat" w:hAnsi="GHEA Grapalat" w:cs="Arial"/>
                <w:sz w:val="20"/>
                <w:szCs w:val="20"/>
              </w:rPr>
              <w:t>ՀՀ ՖՆ գործառնական վարչություն</w:t>
            </w:r>
          </w:p>
        </w:tc>
      </w:tr>
      <w:tr w:rsidR="00102D49" w:rsidTr="00102D49">
        <w:trPr>
          <w:trHeight w:val="165"/>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102D49" w:rsidRPr="00504F24" w:rsidRDefault="00102D49" w:rsidP="00227232">
            <w:pPr>
              <w:rPr>
                <w:rFonts w:ascii="GHEA Grapalat" w:hAnsi="GHEA Grapalat" w:cs="Arial"/>
                <w:sz w:val="20"/>
                <w:szCs w:val="20"/>
              </w:rPr>
            </w:pPr>
            <w:r w:rsidRPr="00504F24">
              <w:rPr>
                <w:rFonts w:ascii="GHEA Grapalat" w:hAnsi="GHEA Grapalat" w:cs="Sylfaen"/>
                <w:sz w:val="20"/>
                <w:szCs w:val="20"/>
              </w:rPr>
              <w:t>1</w:t>
            </w:r>
            <w:r w:rsidRPr="00504F24">
              <w:rPr>
                <w:rFonts w:ascii="GHEA Grapalat" w:hAnsi="GHEA Grapalat" w:cs="Sylfaen"/>
                <w:sz w:val="20"/>
                <w:szCs w:val="20"/>
                <w:lang w:val="hy-AM"/>
              </w:rPr>
              <w:t>3</w:t>
            </w:r>
            <w:r w:rsidRPr="00504F24">
              <w:rPr>
                <w:rFonts w:ascii="GHEA Grapalat" w:hAnsi="GHEA Grapalat" w:cs="Sylfaen"/>
                <w:sz w:val="20"/>
                <w:szCs w:val="20"/>
              </w:rPr>
              <w:t>.Շահառուի</w:t>
            </w:r>
            <w:r w:rsidRPr="00504F24">
              <w:rPr>
                <w:rFonts w:ascii="GHEA Grapalat" w:hAnsi="GHEA Grapalat" w:cs="Arial"/>
                <w:sz w:val="20"/>
                <w:szCs w:val="20"/>
              </w:rPr>
              <w:t xml:space="preserve"> </w:t>
            </w:r>
            <w:r w:rsidRPr="00504F24">
              <w:rPr>
                <w:rFonts w:ascii="GHEA Grapalat" w:hAnsi="GHEA Grapalat" w:cs="Sylfaen"/>
                <w:sz w:val="20"/>
                <w:szCs w:val="20"/>
              </w:rPr>
              <w:t>հաշվի</w:t>
            </w:r>
            <w:r w:rsidRPr="00504F24">
              <w:rPr>
                <w:rFonts w:ascii="GHEA Grapalat" w:hAnsi="GHEA Grapalat" w:cs="Arial"/>
                <w:sz w:val="20"/>
                <w:szCs w:val="20"/>
              </w:rPr>
              <w:t xml:space="preserve"> </w:t>
            </w:r>
            <w:r w:rsidRPr="00504F24">
              <w:rPr>
                <w:rFonts w:ascii="GHEA Grapalat" w:hAnsi="GHEA Grapalat" w:cs="Sylfaen"/>
                <w:sz w:val="20"/>
                <w:szCs w:val="20"/>
              </w:rPr>
              <w:t>համարը</w:t>
            </w:r>
            <w:r w:rsidRPr="00504F24">
              <w:rPr>
                <w:rFonts w:ascii="GHEA Grapalat" w:hAnsi="GHEA Grapalat" w:cs="Arial"/>
                <w:sz w:val="20"/>
                <w:szCs w:val="20"/>
              </w:rPr>
              <w:t xml:space="preserve"> (</w:t>
            </w:r>
            <w:r w:rsidRPr="00504F24">
              <w:rPr>
                <w:rFonts w:ascii="GHEA Grapalat" w:hAnsi="GHEA Grapalat" w:cs="Sylfaen"/>
                <w:sz w:val="20"/>
                <w:szCs w:val="20"/>
              </w:rPr>
              <w:t>հշ</w:t>
            </w:r>
            <w:r w:rsidRPr="00504F24">
              <w:rPr>
                <w:rFonts w:ascii="GHEA Grapalat" w:hAnsi="GHEA Grapalat" w:cs="Arial"/>
                <w:sz w:val="20"/>
                <w:szCs w:val="20"/>
              </w:rPr>
              <w:t>.N)</w:t>
            </w:r>
            <w:r>
              <w:rPr>
                <w:rFonts w:ascii="GHEA Grapalat" w:hAnsi="GHEA Grapalat" w:cs="Arial"/>
                <w:sz w:val="20"/>
                <w:szCs w:val="20"/>
              </w:rPr>
              <w:t xml:space="preserve">  </w:t>
            </w:r>
            <w:r w:rsidR="00227232">
              <w:rPr>
                <w:rFonts w:ascii="GHEA Grapalat" w:hAnsi="GHEA Grapalat" w:cs="Arial"/>
                <w:sz w:val="20"/>
                <w:szCs w:val="20"/>
              </w:rPr>
              <w:t>900438000060</w:t>
            </w:r>
          </w:p>
        </w:tc>
      </w:tr>
      <w:tr w:rsidR="006E5207" w:rsidTr="00102D49">
        <w:trPr>
          <w:trHeight w:val="183"/>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102D49">
        <w:trPr>
          <w:trHeight w:val="442"/>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102D49">
        <w:trPr>
          <w:trHeight w:val="209"/>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102D49">
        <w:trPr>
          <w:trHeight w:val="213"/>
        </w:trPr>
        <w:tc>
          <w:tcPr>
            <w:tcW w:w="11156"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102D49">
        <w:trPr>
          <w:trHeight w:val="424"/>
        </w:trPr>
        <w:tc>
          <w:tcPr>
            <w:tcW w:w="11156"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102D49">
        <w:trPr>
          <w:trHeight w:val="80"/>
        </w:trPr>
        <w:tc>
          <w:tcPr>
            <w:tcW w:w="11156"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102D49">
        <w:trPr>
          <w:trHeight w:val="101"/>
        </w:trPr>
        <w:tc>
          <w:tcPr>
            <w:tcW w:w="11156"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102D49">
        <w:trPr>
          <w:trHeight w:val="261"/>
        </w:trPr>
        <w:tc>
          <w:tcPr>
            <w:tcW w:w="11156"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102D49">
        <w:trPr>
          <w:trHeight w:val="2194"/>
        </w:trPr>
        <w:tc>
          <w:tcPr>
            <w:tcW w:w="5792"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102D49">
        <w:trPr>
          <w:trHeight w:val="2058"/>
        </w:trPr>
        <w:tc>
          <w:tcPr>
            <w:tcW w:w="5792"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102D49">
        <w:trPr>
          <w:trHeight w:val="2194"/>
        </w:trPr>
        <w:tc>
          <w:tcPr>
            <w:tcW w:w="5792"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pStyle w:val="ListParagraph"/>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pStyle w:val="ListParagraph"/>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pStyle w:val="ListParagraph"/>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cs="Sylfaen"/>
                <w:sz w:val="20"/>
                <w:szCs w:val="20"/>
              </w:rPr>
              <w:t>(</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լրացվում է վճարողի 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cs="Sylfaen"/>
                <w:sz w:val="20"/>
                <w:szCs w:val="20"/>
                <w:lang w:val="hy-AM"/>
              </w:rPr>
            </w:pPr>
            <w:r>
              <w:rPr>
                <w:rFonts w:ascii="GHEA Grapalat" w:hAnsi="GHEA Grapalat"/>
                <w:sz w:val="20"/>
                <w:szCs w:val="20"/>
              </w:rPr>
              <w:t>պարտադիր</w:t>
            </w:r>
          </w:p>
          <w:p w:rsidR="006E5207" w:rsidRDefault="006E5207" w:rsidP="00716EBC">
            <w:pPr>
              <w:jc w:val="center"/>
              <w:rPr>
                <w:rFonts w:ascii="GHEA Grapalat" w:hAnsi="GHEA Grapalat" w:cs="Sylfaen"/>
                <w:sz w:val="20"/>
                <w:szCs w:val="20"/>
                <w:lang w:val="hy-AM"/>
              </w:rPr>
            </w:pPr>
            <w:r>
              <w:rPr>
                <w:rFonts w:ascii="GHEA Grapalat" w:hAnsi="GHEA Grapalat" w:cs="Sylfaen"/>
                <w:sz w:val="20"/>
                <w:szCs w:val="20"/>
                <w:lang w:val="hy-AM"/>
              </w:rPr>
              <w:t>լրացվում է &lt;ակցեպտավորված վճարում&gt; բառերը,</w:t>
            </w:r>
          </w:p>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lastRenderedPageBreak/>
              <w:t>նախապես լրացվում է շահառուի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rsidP="00716EB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rsidP="00716EB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ստորագրվում է վճարողի կողմից կամ</w:t>
            </w:r>
          </w:p>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rsidP="00716EBC">
            <w:pPr>
              <w:jc w:val="center"/>
              <w:rPr>
                <w:rFonts w:ascii="GHEA Grapalat" w:hAnsi="GHEA Grapalat"/>
                <w:sz w:val="20"/>
                <w:szCs w:val="20"/>
                <w:lang w:val="hy-AM"/>
              </w:rPr>
            </w:pP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կնքվում է վճարողի կողմից</w:t>
            </w:r>
          </w:p>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p>
          <w:p w:rsidR="006E5207" w:rsidRDefault="006E5207" w:rsidP="00716EBC">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կնքվում է շահառուի կողմից</w:t>
            </w:r>
          </w:p>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BodyTextIndent3"/>
        <w:spacing w:line="240" w:lineRule="auto"/>
        <w:jc w:val="center"/>
        <w:rPr>
          <w:rFonts w:ascii="GHEA Grapalat" w:hAnsi="GHEA Grapalat" w:cs="Arial"/>
          <w:b/>
          <w:lang w:val="hy-AM"/>
        </w:rPr>
      </w:pPr>
    </w:p>
    <w:p w:rsidR="006E5207" w:rsidRDefault="006E5207" w:rsidP="006E5207">
      <w:pPr>
        <w:pStyle w:val="BodyTextIndent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w:t>
      </w:r>
      <w:r w:rsidR="00102D49">
        <w:rPr>
          <w:rFonts w:ascii="GHEA Grapalat" w:hAnsi="GHEA Grapalat"/>
          <w:lang w:val="af-ZA"/>
        </w:rPr>
        <w:t>Խ</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F4264E" w:rsidRDefault="006E5207" w:rsidP="006E5207">
      <w:pPr>
        <w:rPr>
          <w:rFonts w:ascii="GHEA Grapalat" w:hAnsi="GHEA Grapalat"/>
          <w:sz w:val="20"/>
          <w:lang w:val="af-ZA"/>
        </w:rPr>
      </w:pPr>
      <w:r>
        <w:rPr>
          <w:rFonts w:ascii="GHEA Grapalat" w:hAnsi="GHEA Grapalat" w:cs="GHEA Grapalat"/>
          <w:sz w:val="20"/>
          <w:szCs w:val="20"/>
          <w:lang w:val="hy-AM"/>
        </w:rPr>
        <w:t xml:space="preserve">     </w:t>
      </w:r>
      <w:r w:rsidR="00102D49">
        <w:rPr>
          <w:rFonts w:ascii="GHEA Grapalat" w:hAnsi="GHEA Grapalat"/>
          <w:sz w:val="20"/>
          <w:lang w:val="af-ZA"/>
        </w:rPr>
        <w:t>Խաչփար</w:t>
      </w:r>
      <w:r w:rsidR="00F4264E">
        <w:rPr>
          <w:rFonts w:ascii="GHEA Grapalat" w:hAnsi="GHEA Grapalat"/>
          <w:sz w:val="20"/>
          <w:lang w:val="af-ZA"/>
        </w:rPr>
        <w:t>ի</w:t>
      </w:r>
      <w:r w:rsidR="00102D49">
        <w:rPr>
          <w:rFonts w:ascii="GHEA Grapalat" w:hAnsi="GHEA Grapalat"/>
          <w:sz w:val="20"/>
          <w:lang w:val="af-ZA"/>
        </w:rPr>
        <w:t xml:space="preserve">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Pr>
          <w:rFonts w:ascii="GHEA Grapalat" w:hAnsi="GHEA Grapalat" w:cs="GHEA Grapalat"/>
          <w:sz w:val="20"/>
          <w:szCs w:val="20"/>
          <w:lang w:val="hy-AM"/>
        </w:rPr>
        <w:tab/>
        <w:t xml:space="preserve">           </w:t>
      </w:r>
      <w:r w:rsidRPr="00F3716E">
        <w:rPr>
          <w:rFonts w:ascii="GHEA Grapalat" w:hAnsi="GHEA Grapalat" w:cs="GHEA Grapalat"/>
          <w:sz w:val="20"/>
          <w:szCs w:val="20"/>
          <w:lang w:val="hy-AM"/>
        </w:rPr>
        <w:t xml:space="preserve">                                                                   </w:t>
      </w:r>
      <w:r>
        <w:rPr>
          <w:rFonts w:ascii="GHEA Grapalat" w:hAnsi="GHEA Grapalat" w:cs="GHEA Grapalat"/>
          <w:sz w:val="20"/>
          <w:szCs w:val="20"/>
          <w:lang w:val="hy-AM"/>
        </w:rPr>
        <w:t xml:space="preserve">  </w:t>
      </w:r>
      <w:r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Ընկերության կողմից կնքվելիք պայմանագրով </w:t>
      </w:r>
      <w:r>
        <w:rPr>
          <w:rFonts w:ascii="GHEA Grapalat" w:hAnsi="GHEA Grapalat" w:cs="GHEA Grapalat"/>
          <w:sz w:val="20"/>
          <w:szCs w:val="20"/>
        </w:rPr>
        <w:lastRenderedPageBreak/>
        <w:t>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227232"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27232" w:rsidRPr="004B6A1E" w:rsidRDefault="00227232" w:rsidP="00227232">
            <w:pPr>
              <w:rPr>
                <w:rFonts w:ascii="GHEA Grapalat" w:hAnsi="GHEA Grapalat" w:cs="Arial"/>
                <w:sz w:val="20"/>
                <w:szCs w:val="20"/>
              </w:rPr>
            </w:pPr>
            <w:r w:rsidRPr="004B6A1E">
              <w:rPr>
                <w:rFonts w:ascii="GHEA Grapalat" w:hAnsi="GHEA Grapalat" w:cs="Sylfaen"/>
                <w:sz w:val="20"/>
                <w:szCs w:val="20"/>
                <w:lang w:val="hy-AM"/>
              </w:rPr>
              <w:t>9</w:t>
            </w:r>
            <w:r w:rsidRPr="004B6A1E">
              <w:rPr>
                <w:rFonts w:ascii="GHEA Grapalat" w:hAnsi="GHEA Grapalat" w:cs="Sylfaen"/>
                <w:sz w:val="20"/>
                <w:szCs w:val="20"/>
              </w:rPr>
              <w:t>. Շահառու</w:t>
            </w:r>
            <w:r w:rsidRPr="004B6A1E">
              <w:rPr>
                <w:rFonts w:ascii="GHEA Grapalat" w:hAnsi="GHEA Grapalat" w:cs="Sylfaen"/>
                <w:sz w:val="20"/>
                <w:szCs w:val="20"/>
                <w:lang w:val="hy-AM"/>
              </w:rPr>
              <w:t>ի  անվանումը</w:t>
            </w:r>
            <w:r w:rsidRPr="004B6A1E">
              <w:rPr>
                <w:rFonts w:ascii="GHEA Grapalat" w:hAnsi="GHEA Grapalat" w:cs="Sylfaen"/>
                <w:sz w:val="20"/>
                <w:szCs w:val="20"/>
              </w:rPr>
              <w:t>,</w:t>
            </w:r>
            <w:r w:rsidRPr="004B6A1E">
              <w:rPr>
                <w:rFonts w:ascii="GHEA Grapalat" w:hAnsi="GHEA Grapalat" w:cs="Sylfaen"/>
                <w:sz w:val="20"/>
                <w:szCs w:val="20"/>
                <w:lang w:val="hy-AM"/>
              </w:rPr>
              <w:t xml:space="preserve"> կամ անուն ազգանուն </w:t>
            </w:r>
            <w:r w:rsidRPr="004B6A1E">
              <w:rPr>
                <w:rFonts w:ascii="GHEA Grapalat" w:hAnsi="GHEA Grapalat" w:cs="Arial"/>
                <w:sz w:val="20"/>
                <w:szCs w:val="20"/>
              </w:rPr>
              <w:t>` Արարատի մարզ, Խաչփառի  միջնակարգ դպրոց ՊՈԱԿ</w:t>
            </w:r>
          </w:p>
        </w:tc>
      </w:tr>
      <w:tr w:rsidR="00227232"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27232" w:rsidRPr="004B6A1E" w:rsidRDefault="00227232" w:rsidP="00227232">
            <w:pPr>
              <w:rPr>
                <w:rFonts w:ascii="GHEA Grapalat" w:hAnsi="GHEA Grapalat" w:cs="Sylfaen"/>
                <w:sz w:val="20"/>
                <w:szCs w:val="20"/>
                <w:lang w:val="ru-RU"/>
              </w:rPr>
            </w:pPr>
            <w:r w:rsidRPr="004B6A1E">
              <w:rPr>
                <w:rFonts w:ascii="GHEA Grapalat" w:hAnsi="GHEA Grapalat" w:cs="Sylfaen"/>
                <w:sz w:val="20"/>
                <w:szCs w:val="20"/>
                <w:lang w:val="ru-RU"/>
              </w:rPr>
              <w:t xml:space="preserve">10. </w:t>
            </w:r>
            <w:r w:rsidRPr="004B6A1E">
              <w:rPr>
                <w:rFonts w:ascii="GHEA Grapalat" w:hAnsi="GHEA Grapalat" w:cs="Sylfaen"/>
                <w:sz w:val="20"/>
                <w:szCs w:val="20"/>
              </w:rPr>
              <w:t xml:space="preserve"> Շահառուի</w:t>
            </w:r>
            <w:r w:rsidRPr="004B6A1E">
              <w:rPr>
                <w:rFonts w:ascii="GHEA Grapalat" w:hAnsi="GHEA Grapalat" w:cs="Arial"/>
                <w:sz w:val="20"/>
                <w:szCs w:val="20"/>
              </w:rPr>
              <w:t xml:space="preserve"> </w:t>
            </w:r>
            <w:r w:rsidRPr="004B6A1E">
              <w:rPr>
                <w:rFonts w:ascii="GHEA Grapalat" w:hAnsi="GHEA Grapalat" w:cs="Sylfaen"/>
                <w:sz w:val="20"/>
                <w:szCs w:val="20"/>
              </w:rPr>
              <w:t xml:space="preserve"> ՀԾՀ</w:t>
            </w:r>
            <w:r w:rsidRPr="004B6A1E">
              <w:rPr>
                <w:rFonts w:ascii="GHEA Grapalat" w:hAnsi="GHEA Grapalat" w:cs="Sylfaen"/>
                <w:sz w:val="20"/>
                <w:szCs w:val="20"/>
                <w:lang w:val="ru-RU"/>
              </w:rPr>
              <w:t xml:space="preserve"> (</w:t>
            </w:r>
            <w:r w:rsidRPr="004B6A1E">
              <w:rPr>
                <w:rFonts w:ascii="GHEA Grapalat" w:hAnsi="GHEA Grapalat" w:cs="Sylfaen"/>
                <w:sz w:val="20"/>
                <w:szCs w:val="20"/>
                <w:lang w:val="hy-AM"/>
              </w:rPr>
              <w:t>չի լրացվում</w:t>
            </w:r>
            <w:r w:rsidRPr="004B6A1E">
              <w:rPr>
                <w:rFonts w:ascii="GHEA Grapalat" w:hAnsi="GHEA Grapalat" w:cs="Sylfaen"/>
                <w:sz w:val="20"/>
                <w:szCs w:val="20"/>
                <w:lang w:val="ru-RU"/>
              </w:rPr>
              <w:t>)</w:t>
            </w:r>
          </w:p>
        </w:tc>
      </w:tr>
      <w:tr w:rsidR="00227232"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27232" w:rsidRPr="004B6A1E" w:rsidRDefault="00227232" w:rsidP="00227232">
            <w:pPr>
              <w:rPr>
                <w:rFonts w:ascii="GHEA Grapalat" w:hAnsi="GHEA Grapalat" w:cs="Arial"/>
                <w:sz w:val="20"/>
                <w:szCs w:val="20"/>
              </w:rPr>
            </w:pPr>
            <w:r w:rsidRPr="004B6A1E">
              <w:rPr>
                <w:rFonts w:ascii="GHEA Grapalat" w:hAnsi="GHEA Grapalat" w:cs="Sylfaen"/>
                <w:sz w:val="20"/>
                <w:szCs w:val="20"/>
                <w:lang w:val="hy-AM"/>
              </w:rPr>
              <w:t>11</w:t>
            </w:r>
            <w:r w:rsidRPr="004B6A1E">
              <w:rPr>
                <w:rFonts w:ascii="GHEA Grapalat" w:hAnsi="GHEA Grapalat" w:cs="Sylfaen"/>
                <w:sz w:val="20"/>
                <w:szCs w:val="20"/>
              </w:rPr>
              <w:t>. Շահառուի</w:t>
            </w:r>
            <w:r w:rsidRPr="004B6A1E">
              <w:rPr>
                <w:rFonts w:ascii="GHEA Grapalat" w:hAnsi="GHEA Grapalat" w:cs="Arial"/>
                <w:sz w:val="20"/>
                <w:szCs w:val="20"/>
              </w:rPr>
              <w:t xml:space="preserve"> </w:t>
            </w:r>
            <w:r w:rsidRPr="004B6A1E">
              <w:rPr>
                <w:rFonts w:ascii="GHEA Grapalat" w:hAnsi="GHEA Grapalat" w:cs="Sylfaen"/>
                <w:sz w:val="20"/>
                <w:szCs w:val="20"/>
              </w:rPr>
              <w:t>ՀՎՀՀ</w:t>
            </w:r>
            <w:r w:rsidRPr="004B6A1E">
              <w:rPr>
                <w:rFonts w:ascii="GHEA Grapalat" w:hAnsi="GHEA Grapalat" w:cs="Arial"/>
                <w:sz w:val="20"/>
                <w:szCs w:val="20"/>
              </w:rPr>
              <w:t>`03804229</w:t>
            </w:r>
          </w:p>
        </w:tc>
      </w:tr>
      <w:tr w:rsidR="00227232"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27232" w:rsidRPr="004B6A1E" w:rsidRDefault="00227232" w:rsidP="00227232">
            <w:pPr>
              <w:rPr>
                <w:rFonts w:ascii="GHEA Grapalat" w:hAnsi="GHEA Grapalat" w:cs="Arial"/>
                <w:sz w:val="20"/>
                <w:szCs w:val="20"/>
              </w:rPr>
            </w:pPr>
            <w:r w:rsidRPr="004B6A1E">
              <w:rPr>
                <w:rFonts w:ascii="GHEA Grapalat" w:hAnsi="GHEA Grapalat" w:cs="Sylfaen"/>
                <w:sz w:val="20"/>
                <w:szCs w:val="20"/>
              </w:rPr>
              <w:t>1</w:t>
            </w:r>
            <w:r w:rsidRPr="004B6A1E">
              <w:rPr>
                <w:rFonts w:ascii="GHEA Grapalat" w:hAnsi="GHEA Grapalat" w:cs="Sylfaen"/>
                <w:sz w:val="20"/>
                <w:szCs w:val="20"/>
                <w:lang w:val="hy-AM"/>
              </w:rPr>
              <w:t>2</w:t>
            </w:r>
            <w:r w:rsidRPr="004B6A1E">
              <w:rPr>
                <w:rFonts w:ascii="GHEA Grapalat" w:hAnsi="GHEA Grapalat" w:cs="Sylfaen"/>
                <w:sz w:val="20"/>
                <w:szCs w:val="20"/>
              </w:rPr>
              <w:t>.Շահառուի</w:t>
            </w:r>
            <w:r w:rsidRPr="004B6A1E">
              <w:rPr>
                <w:rFonts w:ascii="GHEA Grapalat" w:hAnsi="GHEA Grapalat" w:cs="Sylfaen"/>
                <w:sz w:val="20"/>
                <w:szCs w:val="20"/>
                <w:lang w:val="hy-AM"/>
              </w:rPr>
              <w:t>ն</w:t>
            </w:r>
            <w:r w:rsidRPr="004B6A1E">
              <w:rPr>
                <w:rFonts w:ascii="GHEA Grapalat" w:hAnsi="GHEA Grapalat" w:cs="Arial"/>
                <w:sz w:val="20"/>
                <w:szCs w:val="20"/>
              </w:rPr>
              <w:t xml:space="preserve"> </w:t>
            </w:r>
            <w:r w:rsidRPr="004B6A1E">
              <w:rPr>
                <w:rFonts w:ascii="GHEA Grapalat" w:hAnsi="GHEA Grapalat" w:cs="Sylfaen"/>
                <w:sz w:val="20"/>
                <w:szCs w:val="20"/>
                <w:lang w:val="hy-AM"/>
              </w:rPr>
              <w:t xml:space="preserve"> սպասարկող Ֆինանսական կազմակերպություն</w:t>
            </w:r>
            <w:r w:rsidRPr="004B6A1E">
              <w:rPr>
                <w:rFonts w:ascii="GHEA Grapalat" w:hAnsi="GHEA Grapalat" w:cs="Sylfaen"/>
                <w:sz w:val="20"/>
                <w:szCs w:val="20"/>
              </w:rPr>
              <w:t xml:space="preserve"> (բանկ)</w:t>
            </w:r>
            <w:r w:rsidRPr="004B6A1E">
              <w:rPr>
                <w:rFonts w:ascii="GHEA Grapalat" w:hAnsi="GHEA Grapalat" w:cs="Arial"/>
                <w:sz w:val="20"/>
                <w:szCs w:val="20"/>
              </w:rPr>
              <w:t xml:space="preserve">`   </w:t>
            </w:r>
            <w:r>
              <w:rPr>
                <w:rFonts w:ascii="GHEA Grapalat" w:hAnsi="GHEA Grapalat" w:cs="Arial"/>
                <w:sz w:val="20"/>
                <w:szCs w:val="20"/>
              </w:rPr>
              <w:t>ՀՀ ՖՆ գործառնական վարչություն</w:t>
            </w:r>
          </w:p>
        </w:tc>
      </w:tr>
      <w:tr w:rsidR="00227232"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27232" w:rsidRPr="00504F24" w:rsidRDefault="00227232" w:rsidP="00227232">
            <w:pPr>
              <w:rPr>
                <w:rFonts w:ascii="GHEA Grapalat" w:hAnsi="GHEA Grapalat" w:cs="Arial"/>
                <w:sz w:val="20"/>
                <w:szCs w:val="20"/>
              </w:rPr>
            </w:pPr>
            <w:r w:rsidRPr="00504F24">
              <w:rPr>
                <w:rFonts w:ascii="GHEA Grapalat" w:hAnsi="GHEA Grapalat" w:cs="Sylfaen"/>
                <w:sz w:val="20"/>
                <w:szCs w:val="20"/>
              </w:rPr>
              <w:t>1</w:t>
            </w:r>
            <w:r w:rsidRPr="00504F24">
              <w:rPr>
                <w:rFonts w:ascii="GHEA Grapalat" w:hAnsi="GHEA Grapalat" w:cs="Sylfaen"/>
                <w:sz w:val="20"/>
                <w:szCs w:val="20"/>
                <w:lang w:val="hy-AM"/>
              </w:rPr>
              <w:t>3</w:t>
            </w:r>
            <w:r w:rsidRPr="00504F24">
              <w:rPr>
                <w:rFonts w:ascii="GHEA Grapalat" w:hAnsi="GHEA Grapalat" w:cs="Sylfaen"/>
                <w:sz w:val="20"/>
                <w:szCs w:val="20"/>
              </w:rPr>
              <w:t>.Շահառուի</w:t>
            </w:r>
            <w:r w:rsidRPr="00504F24">
              <w:rPr>
                <w:rFonts w:ascii="GHEA Grapalat" w:hAnsi="GHEA Grapalat" w:cs="Arial"/>
                <w:sz w:val="20"/>
                <w:szCs w:val="20"/>
              </w:rPr>
              <w:t xml:space="preserve"> </w:t>
            </w:r>
            <w:r w:rsidRPr="00504F24">
              <w:rPr>
                <w:rFonts w:ascii="GHEA Grapalat" w:hAnsi="GHEA Grapalat" w:cs="Sylfaen"/>
                <w:sz w:val="20"/>
                <w:szCs w:val="20"/>
              </w:rPr>
              <w:t>հաշվի</w:t>
            </w:r>
            <w:r w:rsidRPr="00504F24">
              <w:rPr>
                <w:rFonts w:ascii="GHEA Grapalat" w:hAnsi="GHEA Grapalat" w:cs="Arial"/>
                <w:sz w:val="20"/>
                <w:szCs w:val="20"/>
              </w:rPr>
              <w:t xml:space="preserve"> </w:t>
            </w:r>
            <w:r w:rsidRPr="00504F24">
              <w:rPr>
                <w:rFonts w:ascii="GHEA Grapalat" w:hAnsi="GHEA Grapalat" w:cs="Sylfaen"/>
                <w:sz w:val="20"/>
                <w:szCs w:val="20"/>
              </w:rPr>
              <w:t>համարը</w:t>
            </w:r>
            <w:r w:rsidRPr="00504F24">
              <w:rPr>
                <w:rFonts w:ascii="GHEA Grapalat" w:hAnsi="GHEA Grapalat" w:cs="Arial"/>
                <w:sz w:val="20"/>
                <w:szCs w:val="20"/>
              </w:rPr>
              <w:t xml:space="preserve"> (</w:t>
            </w:r>
            <w:r w:rsidRPr="00504F24">
              <w:rPr>
                <w:rFonts w:ascii="GHEA Grapalat" w:hAnsi="GHEA Grapalat" w:cs="Sylfaen"/>
                <w:sz w:val="20"/>
                <w:szCs w:val="20"/>
              </w:rPr>
              <w:t>հշ</w:t>
            </w:r>
            <w:r w:rsidRPr="00504F24">
              <w:rPr>
                <w:rFonts w:ascii="GHEA Grapalat" w:hAnsi="GHEA Grapalat" w:cs="Arial"/>
                <w:sz w:val="20"/>
                <w:szCs w:val="20"/>
              </w:rPr>
              <w:t>.N)</w:t>
            </w:r>
            <w:r>
              <w:rPr>
                <w:rFonts w:ascii="GHEA Grapalat" w:hAnsi="GHEA Grapalat" w:cs="Arial"/>
                <w:sz w:val="20"/>
                <w:szCs w:val="20"/>
              </w:rPr>
              <w:t xml:space="preserve">  900438000060</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rsidP="00716EBC">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716EBC">
              <w:rPr>
                <w:rFonts w:ascii="GHEA Grapalat" w:hAnsi="GHEA Grapalat" w:cs="Sylfaen"/>
                <w:bCs/>
                <w:i/>
                <w:sz w:val="20"/>
                <w:szCs w:val="20"/>
              </w:rPr>
              <w:t>(</w:t>
            </w:r>
            <w:r w:rsidR="00716EBC" w:rsidRPr="00716EBC">
              <w:rPr>
                <w:rFonts w:ascii="GHEA Grapalat" w:hAnsi="GHEA Grapalat" w:cs="GHEA Grapalat"/>
                <w:i/>
                <w:sz w:val="18"/>
                <w:szCs w:val="18"/>
                <w:lang w:val="hy-AM"/>
              </w:rPr>
              <w:t xml:space="preserve"> պայմանագրի</w:t>
            </w:r>
            <w:r w:rsidR="00716EBC" w:rsidRPr="00716EBC">
              <w:rPr>
                <w:rFonts w:ascii="GHEA Grapalat" w:hAnsi="GHEA Grapalat" w:cs="Sylfaen"/>
                <w:bCs/>
                <w:i/>
                <w:sz w:val="20"/>
                <w:szCs w:val="20"/>
              </w:rPr>
              <w:t xml:space="preserve"> </w:t>
            </w:r>
            <w:r w:rsidRPr="00716EBC">
              <w:rPr>
                <w:rFonts w:ascii="GHEA Grapalat" w:hAnsi="GHEA Grapalat" w:cs="Sylfaen"/>
                <w:bCs/>
                <w:i/>
                <w:sz w:val="20"/>
                <w:szCs w:val="20"/>
              </w:rPr>
              <w:t xml:space="preserve"> ապահովմ</w:t>
            </w:r>
            <w:r w:rsidRPr="00716EBC">
              <w:rPr>
                <w:rFonts w:ascii="GHEA Grapalat" w:hAnsi="GHEA Grapalat" w:cs="Sylfaen"/>
                <w:bCs/>
                <w:i/>
                <w:sz w:val="20"/>
                <w:szCs w:val="20"/>
                <w:lang w:val="hy-AM"/>
              </w:rPr>
              <w:t>ան համար</w:t>
            </w:r>
            <w:r w:rsidRPr="00716EBC">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pStyle w:val="ListParagraph"/>
              <w:numPr>
                <w:ilvl w:val="0"/>
                <w:numId w:val="21"/>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pStyle w:val="ListParagraph"/>
              <w:numPr>
                <w:ilvl w:val="0"/>
                <w:numId w:val="21"/>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pStyle w:val="ListParagraph"/>
              <w:numPr>
                <w:ilvl w:val="0"/>
                <w:numId w:val="21"/>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cs="Sylfaen"/>
                <w:sz w:val="20"/>
                <w:szCs w:val="20"/>
              </w:rPr>
              <w:t>(</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լրացվում է վճարողի 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cs="Sylfaen"/>
                <w:sz w:val="20"/>
                <w:szCs w:val="20"/>
                <w:lang w:val="hy-AM"/>
              </w:rPr>
            </w:pPr>
            <w:r>
              <w:rPr>
                <w:rFonts w:ascii="GHEA Grapalat" w:hAnsi="GHEA Grapalat"/>
                <w:sz w:val="20"/>
                <w:szCs w:val="20"/>
              </w:rPr>
              <w:t>պարտադիր</w:t>
            </w:r>
          </w:p>
          <w:p w:rsidR="006E5207" w:rsidRDefault="006E5207" w:rsidP="00716EBC">
            <w:pPr>
              <w:jc w:val="center"/>
              <w:rPr>
                <w:rFonts w:ascii="GHEA Grapalat" w:hAnsi="GHEA Grapalat" w:cs="Sylfaen"/>
                <w:sz w:val="20"/>
                <w:szCs w:val="20"/>
                <w:lang w:val="hy-AM"/>
              </w:rPr>
            </w:pPr>
            <w:r>
              <w:rPr>
                <w:rFonts w:ascii="GHEA Grapalat" w:hAnsi="GHEA Grapalat" w:cs="Sylfaen"/>
                <w:sz w:val="20"/>
                <w:szCs w:val="20"/>
                <w:lang w:val="hy-AM"/>
              </w:rPr>
              <w:t>լրացվում է &lt;ակցեպտավորված վճարում&gt; բառերը,</w:t>
            </w:r>
          </w:p>
          <w:p w:rsidR="006E5207" w:rsidRDefault="006E5207" w:rsidP="00716EBC">
            <w:pPr>
              <w:jc w:val="center"/>
              <w:rPr>
                <w:rFonts w:ascii="GHEA Grapalat" w:hAnsi="GHEA Grapalat"/>
                <w:sz w:val="20"/>
                <w:szCs w:val="20"/>
                <w:lang w:val="hy-AM"/>
              </w:rPr>
            </w:pPr>
            <w:r>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lastRenderedPageBreak/>
              <w:t>նախապես լրացվում է շահառուի կողմից</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rsidP="00716EB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rsidP="00716EB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ստորագրվում է վճարողի կողմից կամ</w:t>
            </w:r>
          </w:p>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rsidP="00716EBC">
            <w:pPr>
              <w:jc w:val="center"/>
              <w:rPr>
                <w:rFonts w:ascii="GHEA Grapalat" w:hAnsi="GHEA Grapalat"/>
                <w:sz w:val="20"/>
                <w:szCs w:val="20"/>
                <w:lang w:val="hy-AM"/>
              </w:rPr>
            </w:pPr>
          </w:p>
        </w:tc>
      </w:tr>
      <w:tr w:rsidR="006E5207" w:rsidRPr="00E374C9"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կնքվում է վճարողի կողմից</w:t>
            </w:r>
          </w:p>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p>
          <w:p w:rsidR="006E5207" w:rsidRDefault="006E5207" w:rsidP="00716EBC">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կնքվում է շահառուի կողմից</w:t>
            </w:r>
          </w:p>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ոչ պարտադիր</w:t>
            </w:r>
          </w:p>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r w:rsidR="006E5207" w:rsidRPr="006E5207" w:rsidTr="00716EBC">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716EB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716EBC">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w:t>
      </w:r>
      <w:r w:rsidR="00102D49">
        <w:rPr>
          <w:rFonts w:ascii="GHEA Grapalat" w:hAnsi="GHEA Grapalat"/>
          <w:lang w:val="af-ZA"/>
        </w:rPr>
        <w:t>Խ</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ՄԱՐԶ </w:t>
      </w:r>
      <w:r w:rsidR="009161BB" w:rsidRPr="009161BB">
        <w:rPr>
          <w:rFonts w:ascii="GHEA Grapalat" w:hAnsi="GHEA Grapalat" w:cs="Sylfaen"/>
          <w:b/>
          <w:sz w:val="22"/>
          <w:lang w:val="hy-AM"/>
        </w:rPr>
        <w:t xml:space="preserve">ԽԱՉՓԱՐԻ </w:t>
      </w:r>
      <w:r w:rsidRPr="0069073C">
        <w:rPr>
          <w:rFonts w:ascii="GHEA Grapalat" w:hAnsi="GHEA Grapalat" w:cs="Sylfaen"/>
          <w:b/>
          <w:sz w:val="22"/>
          <w:lang w:val="hy-AM"/>
        </w:rPr>
        <w:t>ՄԻՋՆԱԿԱՐԳ ԴՊՐՈՑ 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w:t>
      </w:r>
      <w:r w:rsidR="009161BB">
        <w:rPr>
          <w:rFonts w:ascii="GHEA Grapalat" w:hAnsi="GHEA Grapalat"/>
          <w:b/>
          <w:sz w:val="22"/>
          <w:szCs w:val="22"/>
          <w:lang w:val="af-ZA"/>
        </w:rPr>
        <w:t>Խ</w:t>
      </w:r>
      <w:r w:rsidR="0069073C" w:rsidRPr="0069073C">
        <w:rPr>
          <w:rFonts w:ascii="GHEA Grapalat" w:hAnsi="GHEA Grapalat"/>
          <w:b/>
          <w:sz w:val="22"/>
          <w:szCs w:val="22"/>
          <w:lang w:val="af-ZA"/>
        </w:rPr>
        <w:t>ՀՄԴ-ԳՀԱՊՁԲ-19/02</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9161BB" w:rsidRPr="009161BB">
        <w:rPr>
          <w:rFonts w:ascii="GHEA Grapalat" w:hAnsi="GHEA Grapalat" w:cs="Sylfaen"/>
          <w:sz w:val="20"/>
          <w:lang w:val="hy-AM"/>
        </w:rPr>
        <w:t xml:space="preserve">Խաչփար </w:t>
      </w:r>
      <w:r w:rsidR="0069073C">
        <w:rPr>
          <w:rFonts w:ascii="GHEA Grapalat" w:hAnsi="GHEA Grapalat" w:cs="Sylfaen"/>
          <w:sz w:val="20"/>
          <w:lang w:val="hy-AM"/>
        </w:rPr>
        <w:t xml:space="preserve"> համա</w:t>
      </w:r>
      <w:r w:rsidR="0069073C" w:rsidRPr="0069073C">
        <w:rPr>
          <w:rFonts w:ascii="GHEA Grapalat" w:hAnsi="GHEA Grapalat" w:cs="Sylfaen"/>
          <w:sz w:val="20"/>
          <w:lang w:val="hy-AM"/>
        </w:rPr>
        <w:t>յնք</w:t>
      </w:r>
      <w:r>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69073C" w:rsidP="0069073C">
      <w:pPr>
        <w:tabs>
          <w:tab w:val="left" w:pos="720"/>
          <w:tab w:val="left" w:pos="1440"/>
          <w:tab w:val="left" w:pos="8865"/>
        </w:tabs>
        <w:jc w:val="both"/>
        <w:rPr>
          <w:rFonts w:ascii="GHEA Grapalat" w:hAnsi="GHEA Grapalat"/>
          <w:sz w:val="20"/>
          <w:szCs w:val="20"/>
          <w:lang w:val="hy-AM"/>
        </w:rPr>
      </w:pPr>
      <w:r w:rsidRPr="0069073C">
        <w:rPr>
          <w:rFonts w:ascii="GHEA Grapalat" w:hAnsi="GHEA Grapalat"/>
          <w:sz w:val="20"/>
          <w:szCs w:val="20"/>
          <w:lang w:val="hy-AM"/>
        </w:rPr>
        <w:t xml:space="preserve">&lt;&lt; ՀՀ Արարատի  մարզի  </w:t>
      </w:r>
      <w:r w:rsidR="009161BB">
        <w:rPr>
          <w:rFonts w:ascii="GHEA Grapalat" w:hAnsi="GHEA Grapalat"/>
          <w:sz w:val="20"/>
          <w:szCs w:val="20"/>
          <w:lang w:val="af-ZA"/>
        </w:rPr>
        <w:t xml:space="preserve"> Խաչփարի </w:t>
      </w:r>
      <w:r w:rsidRPr="0069073C">
        <w:rPr>
          <w:rFonts w:ascii="GHEA Grapalat" w:hAnsi="GHEA Grapalat"/>
          <w:sz w:val="20"/>
          <w:szCs w:val="20"/>
          <w:lang w:val="af-ZA"/>
        </w:rPr>
        <w:t xml:space="preserve"> անվան </w:t>
      </w:r>
      <w:r w:rsidRPr="0069073C">
        <w:rPr>
          <w:rFonts w:ascii="GHEA Grapalat" w:hAnsi="GHEA Grapalat"/>
          <w:sz w:val="20"/>
          <w:szCs w:val="20"/>
          <w:lang w:val="hy-AM"/>
        </w:rPr>
        <w:t xml:space="preserve">միջնակարգ  դպրոց &gt;&gt; ՊՈԱԿ-ը, ի դեմս  տնօրեն  </w:t>
      </w:r>
      <w:r w:rsidR="009161BB" w:rsidRPr="009161BB">
        <w:rPr>
          <w:rFonts w:ascii="GHEA Grapalat" w:hAnsi="GHEA Grapalat"/>
          <w:sz w:val="20"/>
          <w:szCs w:val="20"/>
          <w:lang w:val="hy-AM"/>
        </w:rPr>
        <w:t xml:space="preserve">Ս  </w:t>
      </w:r>
      <w:r w:rsidR="009161BB">
        <w:rPr>
          <w:rFonts w:ascii="GHEA Grapalat" w:hAnsi="GHEA Grapalat"/>
          <w:sz w:val="20"/>
          <w:szCs w:val="20"/>
          <w:lang w:val="hy-AM"/>
        </w:rPr>
        <w:t xml:space="preserve"> </w:t>
      </w:r>
      <w:r w:rsidR="009161BB" w:rsidRPr="009161BB">
        <w:rPr>
          <w:rFonts w:ascii="GHEA Grapalat" w:hAnsi="GHEA Grapalat"/>
          <w:sz w:val="20"/>
          <w:szCs w:val="20"/>
          <w:lang w:val="hy-AM"/>
        </w:rPr>
        <w:t>Եփրեմ</w:t>
      </w:r>
      <w:r w:rsidRPr="0069073C">
        <w:rPr>
          <w:rFonts w:ascii="GHEA Grapalat" w:hAnsi="GHEA Grapalat"/>
          <w:sz w:val="20"/>
          <w:szCs w:val="20"/>
          <w:lang w:val="hy-AM"/>
        </w:rPr>
        <w:t>յանի</w:t>
      </w:r>
      <w:r w:rsidRPr="0069073C">
        <w:rPr>
          <w:rFonts w:ascii="GHEA Grapalat" w:hAnsi="GHEA Grapalat" w:cs="Sylfaen"/>
          <w:sz w:val="20"/>
          <w:szCs w:val="20"/>
          <w:lang w:val="hy-AM" w:eastAsia="ru-RU"/>
        </w:rPr>
        <w:t xml:space="preserve">, </w:t>
      </w:r>
      <w:r w:rsidRPr="0069073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Pr="0069073C">
        <w:rPr>
          <w:rFonts w:ascii="GHEA Grapalat" w:hAnsi="GHEA Grapalat"/>
          <w:sz w:val="20"/>
          <w:szCs w:val="20"/>
          <w:u w:val="single"/>
          <w:lang w:val="hy-AM"/>
        </w:rPr>
        <w:t xml:space="preserve">                       </w:t>
      </w:r>
      <w:r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BodyTextIndent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FootnoteReference"/>
          <w:rFonts w:ascii="GHEA Grapalat" w:hAnsi="GHEA Grapalat"/>
          <w:color w:val="FFFFFF"/>
          <w:sz w:val="20"/>
          <w:lang w:val="hy-AM"/>
        </w:rPr>
        <w:footnoteReference w:id="10"/>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FootnoteReference"/>
          <w:rFonts w:ascii="GHEA Grapalat" w:hAnsi="GHEA Grapalat" w:cs="Sylfaen"/>
          <w:color w:val="FFFFFF"/>
          <w:sz w:val="20"/>
          <w:lang w:val="hy-AM"/>
        </w:rPr>
        <w:footnoteReference w:id="11"/>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12"/>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13"/>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FootnoteReference"/>
          <w:rFonts w:ascii="GHEA Grapalat" w:hAnsi="GHEA Grapalat" w:cs="Sylfaen"/>
          <w:color w:val="FFFFFF"/>
          <w:sz w:val="20"/>
          <w:lang w:val="hy-AM"/>
        </w:rPr>
        <w:footnoteReference w:id="14"/>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15"/>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16"/>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FootnoteReference"/>
          <w:rFonts w:ascii="GHEA Grapalat" w:hAnsi="GHEA Grapalat"/>
          <w:color w:val="FFFFFF"/>
          <w:sz w:val="20"/>
          <w:szCs w:val="20"/>
          <w:lang w:val="hy-AM" w:eastAsia="ru-RU"/>
        </w:rPr>
        <w:footnoteReference w:id="17"/>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tbl>
      <w:tblPr>
        <w:tblW w:w="9645" w:type="dxa"/>
        <w:tblInd w:w="992" w:type="dxa"/>
        <w:tblLayout w:type="fixed"/>
        <w:tblLook w:val="04A0" w:firstRow="1" w:lastRow="0" w:firstColumn="1" w:lastColumn="0" w:noHBand="0" w:noVBand="1"/>
      </w:tblPr>
      <w:tblGrid>
        <w:gridCol w:w="4539"/>
        <w:gridCol w:w="760"/>
        <w:gridCol w:w="4346"/>
      </w:tblGrid>
      <w:tr w:rsidR="00AB3E6D" w:rsidTr="00AB3E6D">
        <w:tc>
          <w:tcPr>
            <w:tcW w:w="4539" w:type="dxa"/>
          </w:tcPr>
          <w:p w:rsidR="00AB3E6D" w:rsidRDefault="00AB3E6D" w:rsidP="009850BA">
            <w:pPr>
              <w:jc w:val="center"/>
              <w:rPr>
                <w:rFonts w:ascii="GHEA Grapalat" w:hAnsi="GHEA Grapalat" w:cs="Sylfaen"/>
                <w:b/>
                <w:bCs/>
                <w:lang w:val="nb-NO"/>
              </w:rPr>
            </w:pPr>
            <w:r>
              <w:rPr>
                <w:rFonts w:ascii="GHEA Grapalat" w:hAnsi="GHEA Grapalat" w:cs="Sylfaen"/>
                <w:b/>
                <w:bCs/>
                <w:lang w:val="nb-NO"/>
              </w:rPr>
              <w:t>ԳՆՈՐԴ</w:t>
            </w:r>
          </w:p>
          <w:p w:rsidR="00AB3E6D" w:rsidRPr="00FA1819" w:rsidRDefault="00AB3E6D" w:rsidP="009850BA">
            <w:pPr>
              <w:spacing w:line="276" w:lineRule="auto"/>
              <w:rPr>
                <w:rFonts w:ascii="Sylfaen" w:hAnsi="Sylfaen" w:cs="Sylfaen"/>
                <w:color w:val="000000"/>
                <w:sz w:val="20"/>
                <w:szCs w:val="20"/>
                <w:lang w:val="hy-AM"/>
              </w:rPr>
            </w:pP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u w:val="single"/>
                <w:lang w:val="hy-AM"/>
              </w:rPr>
              <w:t>.</w:t>
            </w:r>
            <w:r w:rsidRPr="009161BB">
              <w:rPr>
                <w:rFonts w:ascii="GHEA Grapalat" w:hAnsi="GHEA Grapalat"/>
                <w:sz w:val="20"/>
                <w:szCs w:val="20"/>
                <w:lang w:val="hy-AM"/>
              </w:rPr>
              <w:t>Խաչփարի</w:t>
            </w:r>
            <w:r w:rsidRPr="009161BB">
              <w:rPr>
                <w:rFonts w:ascii="GHEA Grapalat" w:hAnsi="GHEA Grapalat"/>
                <w:sz w:val="20"/>
                <w:szCs w:val="20"/>
                <w:lang w:val="nb-NO"/>
              </w:rPr>
              <w:t xml:space="preserve">  </w:t>
            </w:r>
            <w:r w:rsidRPr="009161BB">
              <w:rPr>
                <w:rFonts w:ascii="GHEA Grapalat" w:hAnsi="GHEA Grapalat"/>
                <w:sz w:val="20"/>
                <w:szCs w:val="20"/>
                <w:lang w:val="hy-AM"/>
              </w:rPr>
              <w:t>միջ</w:t>
            </w:r>
            <w:r w:rsidRPr="009161BB">
              <w:rPr>
                <w:rFonts w:ascii="GHEA Grapalat" w:hAnsi="GHEA Grapalat"/>
                <w:sz w:val="20"/>
                <w:szCs w:val="20"/>
                <w:lang w:val="nb-NO"/>
              </w:rPr>
              <w:t>.</w:t>
            </w:r>
            <w:r w:rsidRPr="009161BB">
              <w:rPr>
                <w:rFonts w:ascii="GHEA Grapalat" w:hAnsi="GHEA Grapalat"/>
                <w:sz w:val="20"/>
                <w:szCs w:val="20"/>
                <w:lang w:val="hy-AM"/>
              </w:rPr>
              <w:t>դպրոց</w:t>
            </w:r>
            <w:r w:rsidRPr="009161BB">
              <w:rPr>
                <w:rFonts w:ascii="GHEA Grapalat" w:hAnsi="GHEA Grapalat"/>
                <w:sz w:val="20"/>
                <w:szCs w:val="20"/>
                <w:lang w:val="nb-NO"/>
              </w:rPr>
              <w:t xml:space="preserve"> </w:t>
            </w:r>
            <w:r w:rsidRPr="009161BB">
              <w:rPr>
                <w:rFonts w:ascii="GHEA Grapalat" w:hAnsi="GHEA Grapalat"/>
                <w:sz w:val="20"/>
                <w:szCs w:val="20"/>
                <w:lang w:val="hy-AM"/>
              </w:rPr>
              <w:t xml:space="preserve">ՀՈԱԿ </w:t>
            </w: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lang w:val="hy-AM"/>
              </w:rPr>
              <w:t>Արարատի</w:t>
            </w:r>
            <w:r w:rsidRPr="009161BB">
              <w:rPr>
                <w:rFonts w:ascii="GHEA Grapalat" w:hAnsi="GHEA Grapalat"/>
                <w:sz w:val="20"/>
                <w:szCs w:val="20"/>
                <w:lang w:val="nb-NO"/>
              </w:rPr>
              <w:t xml:space="preserve"> </w:t>
            </w:r>
            <w:r w:rsidRPr="009161BB">
              <w:rPr>
                <w:rFonts w:ascii="GHEA Grapalat" w:hAnsi="GHEA Grapalat"/>
                <w:sz w:val="20"/>
                <w:szCs w:val="20"/>
                <w:lang w:val="hy-AM"/>
              </w:rPr>
              <w:t>մարզ</w:t>
            </w:r>
            <w:r w:rsidRPr="009161BB">
              <w:rPr>
                <w:rFonts w:ascii="GHEA Grapalat" w:hAnsi="GHEA Grapalat"/>
                <w:sz w:val="20"/>
                <w:szCs w:val="20"/>
                <w:lang w:val="nb-NO"/>
              </w:rPr>
              <w:t xml:space="preserve">, </w:t>
            </w:r>
            <w:r w:rsidRPr="009161BB">
              <w:rPr>
                <w:rFonts w:ascii="GHEA Grapalat" w:hAnsi="GHEA Grapalat"/>
                <w:sz w:val="20"/>
                <w:szCs w:val="20"/>
                <w:lang w:val="hy-AM"/>
              </w:rPr>
              <w:t>Խաչփար</w:t>
            </w:r>
            <w:r w:rsidRPr="009161BB">
              <w:rPr>
                <w:rFonts w:ascii="GHEA Grapalat" w:hAnsi="GHEA Grapalat"/>
                <w:sz w:val="20"/>
                <w:szCs w:val="20"/>
                <w:lang w:val="nb-NO"/>
              </w:rPr>
              <w:t xml:space="preserve"> </w:t>
            </w:r>
            <w:r w:rsidRPr="009161BB">
              <w:rPr>
                <w:rFonts w:ascii="GHEA Grapalat" w:hAnsi="GHEA Grapalat"/>
                <w:sz w:val="20"/>
                <w:szCs w:val="20"/>
                <w:lang w:val="hy-AM"/>
              </w:rPr>
              <w:t>համայնքի</w:t>
            </w:r>
            <w:r w:rsidRPr="009161BB">
              <w:rPr>
                <w:rFonts w:ascii="GHEA Grapalat" w:hAnsi="GHEA Grapalat"/>
                <w:sz w:val="20"/>
                <w:szCs w:val="20"/>
                <w:lang w:val="nb-NO"/>
              </w:rPr>
              <w:t xml:space="preserve"> 5-</w:t>
            </w:r>
            <w:r w:rsidRPr="009161BB">
              <w:rPr>
                <w:rFonts w:ascii="GHEA Grapalat" w:hAnsi="GHEA Grapalat"/>
                <w:sz w:val="20"/>
                <w:szCs w:val="20"/>
                <w:lang w:val="hy-AM"/>
              </w:rPr>
              <w:t>րդ</w:t>
            </w:r>
            <w:r w:rsidRPr="009161BB">
              <w:rPr>
                <w:rFonts w:ascii="GHEA Grapalat" w:hAnsi="GHEA Grapalat"/>
                <w:sz w:val="20"/>
                <w:szCs w:val="20"/>
                <w:lang w:val="nb-NO"/>
              </w:rPr>
              <w:t xml:space="preserve"> </w:t>
            </w:r>
            <w:r w:rsidRPr="009161BB">
              <w:rPr>
                <w:rFonts w:ascii="GHEA Grapalat" w:hAnsi="GHEA Grapalat"/>
                <w:sz w:val="20"/>
                <w:szCs w:val="20"/>
                <w:lang w:val="hy-AM"/>
              </w:rPr>
              <w:t>փողոց</w:t>
            </w:r>
            <w:r w:rsidRPr="009161BB">
              <w:rPr>
                <w:rFonts w:ascii="GHEA Grapalat" w:hAnsi="GHEA Grapalat"/>
                <w:sz w:val="20"/>
                <w:szCs w:val="20"/>
                <w:lang w:val="nb-NO"/>
              </w:rPr>
              <w:t xml:space="preserve"> 15 </w:t>
            </w:r>
            <w:r w:rsidRPr="009161BB">
              <w:rPr>
                <w:rFonts w:ascii="GHEA Grapalat" w:hAnsi="GHEA Grapalat"/>
                <w:sz w:val="20"/>
                <w:szCs w:val="20"/>
                <w:lang w:val="hy-AM"/>
              </w:rPr>
              <w:t>շենք</w:t>
            </w:r>
            <w:r w:rsidRPr="009161BB">
              <w:rPr>
                <w:rFonts w:ascii="GHEA Grapalat" w:hAnsi="GHEA Grapalat"/>
                <w:sz w:val="20"/>
                <w:szCs w:val="20"/>
                <w:lang w:val="nb-NO"/>
              </w:rPr>
              <w:t xml:space="preserve"> </w:t>
            </w: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lang w:val="nb-NO"/>
              </w:rPr>
              <w:t xml:space="preserve">Հ/Հ </w:t>
            </w:r>
            <w:r>
              <w:rPr>
                <w:rFonts w:ascii="GHEA Grapalat" w:hAnsi="GHEA Grapalat"/>
                <w:sz w:val="20"/>
                <w:szCs w:val="20"/>
                <w:lang w:val="nb-NO"/>
              </w:rPr>
              <w:t>900438000060</w:t>
            </w:r>
          </w:p>
          <w:p w:rsidR="00227232" w:rsidRPr="00227232" w:rsidRDefault="00227232" w:rsidP="00227232">
            <w:pPr>
              <w:jc w:val="center"/>
              <w:rPr>
                <w:rFonts w:ascii="GHEA Grapalat" w:hAnsi="GHEA Grapalat"/>
                <w:sz w:val="20"/>
                <w:szCs w:val="20"/>
                <w:lang w:val="nb-NO"/>
              </w:rPr>
            </w:pPr>
            <w:r>
              <w:rPr>
                <w:rFonts w:ascii="GHEA Grapalat" w:hAnsi="GHEA Grapalat"/>
                <w:sz w:val="20"/>
                <w:szCs w:val="20"/>
              </w:rPr>
              <w:t>ՀՀ</w:t>
            </w:r>
            <w:r w:rsidRPr="00227232">
              <w:rPr>
                <w:rFonts w:ascii="GHEA Grapalat" w:hAnsi="GHEA Grapalat"/>
                <w:sz w:val="20"/>
                <w:szCs w:val="20"/>
                <w:lang w:val="nb-NO"/>
              </w:rPr>
              <w:t xml:space="preserve"> </w:t>
            </w:r>
            <w:r>
              <w:rPr>
                <w:rFonts w:ascii="GHEA Grapalat" w:hAnsi="GHEA Grapalat"/>
                <w:sz w:val="20"/>
                <w:szCs w:val="20"/>
              </w:rPr>
              <w:t>ՖՆ</w:t>
            </w:r>
            <w:r w:rsidRPr="00227232">
              <w:rPr>
                <w:rFonts w:ascii="GHEA Grapalat" w:hAnsi="GHEA Grapalat"/>
                <w:sz w:val="20"/>
                <w:szCs w:val="20"/>
                <w:lang w:val="nb-NO"/>
              </w:rPr>
              <w:t xml:space="preserve">  </w:t>
            </w:r>
            <w:r>
              <w:rPr>
                <w:rFonts w:ascii="GHEA Grapalat" w:hAnsi="GHEA Grapalat"/>
                <w:sz w:val="20"/>
                <w:szCs w:val="20"/>
              </w:rPr>
              <w:t>գործառնական</w:t>
            </w:r>
            <w:r w:rsidRPr="00227232">
              <w:rPr>
                <w:rFonts w:ascii="GHEA Grapalat" w:hAnsi="GHEA Grapalat"/>
                <w:sz w:val="20"/>
                <w:szCs w:val="20"/>
                <w:lang w:val="nb-NO"/>
              </w:rPr>
              <w:t xml:space="preserve"> </w:t>
            </w:r>
            <w:r>
              <w:rPr>
                <w:rFonts w:ascii="GHEA Grapalat" w:hAnsi="GHEA Grapalat"/>
                <w:sz w:val="20"/>
                <w:szCs w:val="20"/>
              </w:rPr>
              <w:t>վարչություն</w:t>
            </w: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lang w:val="hy-AM"/>
              </w:rPr>
              <w:t>ՀՎՀՀ 0</w:t>
            </w:r>
            <w:r w:rsidRPr="009161BB">
              <w:rPr>
                <w:rFonts w:ascii="GHEA Grapalat" w:hAnsi="GHEA Grapalat"/>
                <w:sz w:val="20"/>
                <w:szCs w:val="20"/>
                <w:lang w:val="nb-NO"/>
              </w:rPr>
              <w:t>3804229</w:t>
            </w:r>
          </w:p>
          <w:p w:rsidR="00AB3E6D" w:rsidRPr="009161BB" w:rsidRDefault="00AB3E6D" w:rsidP="009850BA">
            <w:pPr>
              <w:spacing w:line="276" w:lineRule="auto"/>
              <w:rPr>
                <w:rFonts w:ascii="Sylfaen" w:hAnsi="Sylfaen"/>
                <w:sz w:val="20"/>
                <w:lang w:val="nb-NO"/>
              </w:rPr>
            </w:pPr>
          </w:p>
          <w:p w:rsidR="00AB3E6D" w:rsidRPr="0069073C" w:rsidRDefault="00AB3E6D" w:rsidP="009850BA">
            <w:pPr>
              <w:spacing w:line="276" w:lineRule="auto"/>
              <w:rPr>
                <w:rFonts w:ascii="Sylfaen" w:hAnsi="Sylfaen"/>
                <w:color w:val="000000"/>
                <w:sz w:val="20"/>
                <w:szCs w:val="20"/>
                <w:lang w:val="hy-AM"/>
              </w:rPr>
            </w:pPr>
          </w:p>
          <w:p w:rsidR="00AB3E6D" w:rsidRPr="009161BB" w:rsidRDefault="00AB3E6D" w:rsidP="009850BA">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sidRPr="009161BB">
              <w:rPr>
                <w:rFonts w:ascii="GHEA Grapalat" w:hAnsi="GHEA Grapalat"/>
                <w:color w:val="000000"/>
                <w:sz w:val="20"/>
                <w:szCs w:val="20"/>
                <w:lang w:val="hy-AM"/>
              </w:rPr>
              <w:t xml:space="preserve">Ս,Եփրեմյան </w:t>
            </w:r>
          </w:p>
          <w:p w:rsidR="00AB3E6D" w:rsidRPr="0069073C" w:rsidRDefault="00AB3E6D" w:rsidP="009850BA">
            <w:pPr>
              <w:jc w:val="center"/>
              <w:rPr>
                <w:rFonts w:ascii="GHEA Grapalat" w:hAnsi="GHEA Grapalat"/>
                <w:lang w:val="hy-AM"/>
              </w:rPr>
            </w:pPr>
            <w:r w:rsidRPr="0069073C">
              <w:rPr>
                <w:rFonts w:ascii="GHEA Grapalat" w:hAnsi="GHEA Grapalat"/>
                <w:lang w:val="hy-AM"/>
              </w:rPr>
              <w:t>---------------------------------</w:t>
            </w:r>
          </w:p>
          <w:p w:rsidR="00AB3E6D" w:rsidRPr="0069073C" w:rsidRDefault="00AB3E6D" w:rsidP="009850BA">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AB3E6D" w:rsidRDefault="00AB3E6D" w:rsidP="009850BA">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AB3E6D" w:rsidRDefault="00AB3E6D" w:rsidP="009850BA">
            <w:pPr>
              <w:jc w:val="center"/>
              <w:rPr>
                <w:rFonts w:ascii="GHEA Grapalat" w:hAnsi="GHEA Grapalat"/>
                <w:lang w:val="hy-AM"/>
              </w:rPr>
            </w:pPr>
          </w:p>
        </w:tc>
        <w:tc>
          <w:tcPr>
            <w:tcW w:w="4346" w:type="dxa"/>
          </w:tcPr>
          <w:p w:rsidR="00AB3E6D" w:rsidRDefault="00AB3E6D" w:rsidP="009850BA">
            <w:pPr>
              <w:jc w:val="center"/>
              <w:rPr>
                <w:rFonts w:ascii="GHEA Grapalat" w:hAnsi="GHEA Grapalat" w:cs="Sylfaen"/>
                <w:b/>
                <w:bCs/>
                <w:lang w:val="hy-AM"/>
              </w:rPr>
            </w:pPr>
            <w:r>
              <w:rPr>
                <w:rFonts w:ascii="GHEA Grapalat" w:hAnsi="GHEA Grapalat" w:cs="Sylfaen"/>
                <w:b/>
                <w:bCs/>
                <w:lang w:val="hy-AM"/>
              </w:rPr>
              <w:t>ՎԱՃԱՌՈՂ</w:t>
            </w:r>
          </w:p>
          <w:p w:rsidR="00AB3E6D" w:rsidRDefault="00AB3E6D" w:rsidP="009850BA">
            <w:pPr>
              <w:jc w:val="center"/>
              <w:rPr>
                <w:rFonts w:ascii="GHEA Grapalat" w:hAnsi="GHEA Grapalat"/>
                <w:lang w:val="hy-AM"/>
              </w:rPr>
            </w:pPr>
          </w:p>
          <w:p w:rsidR="00AB3E6D" w:rsidRDefault="00AB3E6D" w:rsidP="009850BA">
            <w:pPr>
              <w:jc w:val="center"/>
              <w:rPr>
                <w:rFonts w:ascii="GHEA Grapalat" w:hAnsi="GHEA Grapalat"/>
                <w:lang w:val="hy-AM"/>
              </w:rPr>
            </w:pPr>
          </w:p>
          <w:p w:rsidR="00AB3E6D" w:rsidRDefault="00AB3E6D" w:rsidP="009850BA">
            <w:pPr>
              <w:jc w:val="center"/>
              <w:rPr>
                <w:rFonts w:ascii="GHEA Grapalat" w:hAnsi="GHEA Grapalat"/>
                <w:lang w:val="ru-RU"/>
              </w:rPr>
            </w:pPr>
          </w:p>
          <w:p w:rsidR="00AB3E6D" w:rsidRDefault="00AB3E6D" w:rsidP="009850BA">
            <w:pPr>
              <w:jc w:val="center"/>
              <w:rPr>
                <w:rFonts w:ascii="GHEA Grapalat" w:hAnsi="GHEA Grapalat"/>
                <w:lang w:val="ru-RU"/>
              </w:rPr>
            </w:pPr>
          </w:p>
          <w:p w:rsidR="00AB3E6D" w:rsidRDefault="00AB3E6D" w:rsidP="009850BA">
            <w:pPr>
              <w:jc w:val="center"/>
              <w:rPr>
                <w:rFonts w:ascii="GHEA Grapalat" w:hAnsi="GHEA Grapalat"/>
                <w:lang w:val="ru-RU"/>
              </w:rPr>
            </w:pPr>
          </w:p>
          <w:p w:rsidR="00AB3E6D" w:rsidRDefault="00AB3E6D" w:rsidP="009850BA">
            <w:pPr>
              <w:jc w:val="center"/>
              <w:rPr>
                <w:rFonts w:ascii="GHEA Grapalat" w:hAnsi="GHEA Grapalat"/>
                <w:lang w:val="ru-RU"/>
              </w:rPr>
            </w:pPr>
          </w:p>
          <w:p w:rsidR="00AB3E6D" w:rsidRDefault="00AB3E6D" w:rsidP="009850BA">
            <w:pPr>
              <w:jc w:val="center"/>
              <w:rPr>
                <w:rFonts w:ascii="GHEA Grapalat" w:hAnsi="GHEA Grapalat"/>
                <w:lang w:val="ru-RU"/>
              </w:rPr>
            </w:pPr>
          </w:p>
          <w:p w:rsidR="00AB3E6D" w:rsidRDefault="00AB3E6D" w:rsidP="009850BA">
            <w:pPr>
              <w:jc w:val="center"/>
              <w:rPr>
                <w:rFonts w:ascii="GHEA Grapalat" w:hAnsi="GHEA Grapalat"/>
                <w:lang w:val="ru-RU"/>
              </w:rPr>
            </w:pPr>
          </w:p>
          <w:p w:rsidR="00AB3E6D" w:rsidRPr="009161BB" w:rsidRDefault="00AB3E6D" w:rsidP="009850BA">
            <w:pPr>
              <w:rPr>
                <w:rFonts w:ascii="GHEA Grapalat" w:hAnsi="GHEA Grapalat"/>
              </w:rPr>
            </w:pPr>
          </w:p>
          <w:p w:rsidR="00AB3E6D" w:rsidRDefault="00AB3E6D" w:rsidP="009850BA">
            <w:pPr>
              <w:jc w:val="center"/>
              <w:rPr>
                <w:rFonts w:ascii="GHEA Grapalat" w:hAnsi="GHEA Grapalat"/>
                <w:lang w:val="hy-AM"/>
              </w:rPr>
            </w:pPr>
            <w:r>
              <w:rPr>
                <w:rFonts w:ascii="GHEA Grapalat" w:hAnsi="GHEA Grapalat"/>
                <w:lang w:val="hy-AM"/>
              </w:rPr>
              <w:t>---------------------------------</w:t>
            </w:r>
          </w:p>
          <w:p w:rsidR="00AB3E6D" w:rsidRDefault="00AB3E6D" w:rsidP="009850B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AB3E6D" w:rsidRDefault="00AB3E6D" w:rsidP="009850BA">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ind w:firstLine="709"/>
        <w:jc w:val="both"/>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9161BB" w:rsidRPr="009161BB" w:rsidRDefault="009161BB" w:rsidP="009161BB">
      <w:pPr>
        <w:jc w:val="right"/>
        <w:rPr>
          <w:rFonts w:ascii="GHEA Grapalat" w:hAnsi="GHEA Grapalat"/>
          <w:b/>
          <w:i/>
          <w:sz w:val="18"/>
          <w:lang w:val="hy-AM"/>
        </w:rPr>
      </w:pPr>
      <w:r w:rsidRPr="009161BB">
        <w:rPr>
          <w:rFonts w:ascii="GHEA Grapalat" w:hAnsi="GHEA Grapalat"/>
          <w:b/>
          <w:i/>
          <w:sz w:val="18"/>
          <w:lang w:val="hy-AM"/>
        </w:rPr>
        <w:lastRenderedPageBreak/>
        <w:t>Հավելված N 1</w:t>
      </w:r>
    </w:p>
    <w:p w:rsidR="009161BB" w:rsidRPr="009161BB" w:rsidRDefault="009161BB" w:rsidP="009161BB">
      <w:pPr>
        <w:jc w:val="right"/>
        <w:rPr>
          <w:rFonts w:ascii="GHEA Grapalat" w:hAnsi="GHEA Grapalat"/>
          <w:i/>
          <w:sz w:val="18"/>
          <w:lang w:val="hy-AM"/>
        </w:rPr>
      </w:pPr>
      <w:r w:rsidRPr="009161BB">
        <w:rPr>
          <w:rFonts w:ascii="GHEA Grapalat" w:hAnsi="GHEA Grapalat"/>
          <w:i/>
          <w:sz w:val="18"/>
          <w:lang w:val="hy-AM"/>
        </w:rPr>
        <w:t xml:space="preserve">«         »              20  թ. կնքված </w:t>
      </w:r>
    </w:p>
    <w:p w:rsidR="009161BB" w:rsidRPr="009161BB" w:rsidRDefault="009161BB" w:rsidP="009161BB">
      <w:pPr>
        <w:jc w:val="right"/>
        <w:rPr>
          <w:rFonts w:ascii="GHEA Grapalat" w:hAnsi="GHEA Grapalat"/>
          <w:i/>
          <w:sz w:val="18"/>
          <w:lang w:val="hy-AM"/>
        </w:rPr>
      </w:pPr>
      <w:r w:rsidRPr="009161BB">
        <w:rPr>
          <w:rFonts w:ascii="GHEA Grapalat" w:hAnsi="GHEA Grapalat"/>
          <w:i/>
          <w:sz w:val="18"/>
          <w:lang w:val="hy-AM"/>
        </w:rPr>
        <w:t xml:space="preserve">                         </w:t>
      </w:r>
      <w:r w:rsidRPr="009161BB">
        <w:rPr>
          <w:rFonts w:ascii="GHEA Grapalat" w:hAnsi="GHEA Grapalat" w:cs="GHEA Grapalat"/>
          <w:b/>
          <w:i/>
          <w:sz w:val="18"/>
          <w:szCs w:val="18"/>
          <w:lang w:val="hy-AM"/>
        </w:rPr>
        <w:t>«ԱՄԽՀՄԴ-ԳՀԱՊՁԲ-19/0</w:t>
      </w:r>
      <w:r w:rsidRPr="004E7A80">
        <w:rPr>
          <w:rFonts w:ascii="GHEA Grapalat" w:hAnsi="GHEA Grapalat" w:cs="GHEA Grapalat"/>
          <w:b/>
          <w:i/>
          <w:sz w:val="18"/>
          <w:szCs w:val="18"/>
          <w:lang w:val="hy-AM"/>
        </w:rPr>
        <w:t>2</w:t>
      </w:r>
      <w:r w:rsidRPr="009161BB">
        <w:rPr>
          <w:rFonts w:ascii="GHEA Grapalat" w:hAnsi="GHEA Grapalat" w:cs="GHEA Grapalat"/>
          <w:b/>
          <w:i/>
          <w:sz w:val="18"/>
          <w:szCs w:val="18"/>
          <w:lang w:val="hy-AM"/>
        </w:rPr>
        <w:t>»</w:t>
      </w:r>
      <w:r w:rsidRPr="009161BB">
        <w:rPr>
          <w:rFonts w:ascii="GHEA Grapalat" w:hAnsi="GHEA Grapalat"/>
          <w:i/>
          <w:sz w:val="18"/>
          <w:lang w:val="hy-AM"/>
        </w:rPr>
        <w:t xml:space="preserve">   ծածկագրով պայմանագրի</w:t>
      </w:r>
    </w:p>
    <w:p w:rsidR="009161BB" w:rsidRPr="009161BB" w:rsidRDefault="009161BB" w:rsidP="009161BB">
      <w:pPr>
        <w:jc w:val="center"/>
        <w:rPr>
          <w:rFonts w:ascii="GHEA Grapalat" w:hAnsi="GHEA Grapalat"/>
          <w:sz w:val="18"/>
          <w:lang w:val="hy-AM"/>
        </w:rPr>
      </w:pPr>
    </w:p>
    <w:p w:rsidR="009161BB" w:rsidRPr="009161BB" w:rsidRDefault="009161BB" w:rsidP="009161BB">
      <w:pPr>
        <w:jc w:val="center"/>
        <w:rPr>
          <w:rFonts w:ascii="GHEA Grapalat" w:hAnsi="GHEA Grapalat"/>
          <w:sz w:val="20"/>
          <w:lang w:val="hy-AM"/>
        </w:rPr>
      </w:pPr>
    </w:p>
    <w:p w:rsidR="009161BB" w:rsidRPr="009161BB" w:rsidRDefault="009161BB" w:rsidP="009161BB">
      <w:pPr>
        <w:jc w:val="center"/>
        <w:rPr>
          <w:rFonts w:ascii="GHEA Grapalat" w:hAnsi="GHEA Grapalat"/>
          <w:b/>
          <w:sz w:val="20"/>
          <w:lang w:val="hy-AM"/>
        </w:rPr>
      </w:pPr>
      <w:r w:rsidRPr="009161BB">
        <w:rPr>
          <w:rFonts w:ascii="GHEA Grapalat" w:hAnsi="GHEA Grapalat"/>
          <w:b/>
          <w:sz w:val="20"/>
          <w:lang w:val="hy-AM"/>
        </w:rPr>
        <w:t>ՏԵԽՆԻԿԱԿԱՆ ԲՆՈՒԹԱԳԻՐ - ԳՆՄԱՆ ԺԱՄԱՆԱԿԱՑՈՒՅՑ*</w:t>
      </w:r>
    </w:p>
    <w:p w:rsidR="009161BB" w:rsidRPr="009161BB" w:rsidRDefault="009161BB" w:rsidP="009161BB">
      <w:pPr>
        <w:jc w:val="center"/>
        <w:rPr>
          <w:rFonts w:ascii="GHEA Grapalat" w:hAnsi="GHEA Grapalat"/>
          <w:sz w:val="20"/>
          <w:lang w:val="hy-AM"/>
        </w:rPr>
      </w:pP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r>
      <w:r w:rsidRPr="009161BB">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276"/>
        <w:gridCol w:w="1559"/>
        <w:gridCol w:w="1134"/>
        <w:gridCol w:w="3402"/>
        <w:gridCol w:w="992"/>
        <w:gridCol w:w="992"/>
        <w:gridCol w:w="1134"/>
        <w:gridCol w:w="1134"/>
        <w:gridCol w:w="1134"/>
        <w:gridCol w:w="851"/>
        <w:gridCol w:w="1276"/>
      </w:tblGrid>
      <w:tr w:rsidR="009161BB" w:rsidRPr="009161BB" w:rsidTr="00E23C76">
        <w:tc>
          <w:tcPr>
            <w:tcW w:w="15465" w:type="dxa"/>
            <w:gridSpan w:val="12"/>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Ապրանքի</w:t>
            </w:r>
          </w:p>
        </w:tc>
      </w:tr>
      <w:tr w:rsidR="009161BB" w:rsidRPr="009161BB" w:rsidTr="00E23C76">
        <w:trPr>
          <w:trHeight w:val="219"/>
        </w:trPr>
        <w:tc>
          <w:tcPr>
            <w:tcW w:w="581"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հրավերով նախատեսված չափաբաժնի համարը</w:t>
            </w:r>
          </w:p>
        </w:tc>
        <w:tc>
          <w:tcPr>
            <w:tcW w:w="1276"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գնումների պլանով նախատես ված միջանցիկ ծածկագիրը` ըստ ԳՄԱ դասակարգման (CPV)</w:t>
            </w:r>
          </w:p>
        </w:tc>
        <w:tc>
          <w:tcPr>
            <w:tcW w:w="1559"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անվանումը   և ապրանքային նշանը**</w:t>
            </w:r>
          </w:p>
        </w:tc>
        <w:tc>
          <w:tcPr>
            <w:tcW w:w="1134"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արտադրողի անվանումը և ծագման երկիրը**</w:t>
            </w:r>
          </w:p>
        </w:tc>
        <w:tc>
          <w:tcPr>
            <w:tcW w:w="3402"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տեխնիկական բնութագիրը</w:t>
            </w:r>
          </w:p>
        </w:tc>
        <w:tc>
          <w:tcPr>
            <w:tcW w:w="992"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չափման միավորը</w:t>
            </w:r>
          </w:p>
        </w:tc>
        <w:tc>
          <w:tcPr>
            <w:tcW w:w="992"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Միավոր գինը</w:t>
            </w:r>
            <w:r w:rsidRPr="009161BB">
              <w:rPr>
                <w:rFonts w:ascii="GHEA Grapalat" w:hAnsi="GHEA Grapalat"/>
                <w:b/>
                <w:sz w:val="16"/>
                <w:szCs w:val="16"/>
                <w:lang w:val="ru-RU"/>
              </w:rPr>
              <w:t xml:space="preserve">              </w:t>
            </w:r>
            <w:r w:rsidRPr="009161BB">
              <w:rPr>
                <w:rFonts w:ascii="GHEA Grapalat" w:hAnsi="GHEA Grapalat"/>
                <w:b/>
                <w:sz w:val="16"/>
                <w:szCs w:val="16"/>
              </w:rPr>
              <w:t>/ՀՀ դրամ</w:t>
            </w:r>
          </w:p>
        </w:tc>
        <w:tc>
          <w:tcPr>
            <w:tcW w:w="1134"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ընդհանուր գինը</w:t>
            </w:r>
            <w:r w:rsidRPr="009161BB">
              <w:rPr>
                <w:rFonts w:ascii="GHEA Grapalat" w:hAnsi="GHEA Grapalat"/>
                <w:b/>
                <w:sz w:val="16"/>
                <w:szCs w:val="16"/>
                <w:lang w:val="ru-RU"/>
              </w:rPr>
              <w:t xml:space="preserve">              </w:t>
            </w:r>
            <w:r w:rsidRPr="009161BB">
              <w:rPr>
                <w:rFonts w:ascii="GHEA Grapalat" w:hAnsi="GHEA Grapalat"/>
                <w:b/>
                <w:sz w:val="16"/>
                <w:szCs w:val="16"/>
              </w:rPr>
              <w:t>/ՀՀ դրամ</w:t>
            </w:r>
          </w:p>
        </w:tc>
        <w:tc>
          <w:tcPr>
            <w:tcW w:w="1134" w:type="dxa"/>
            <w:vMerge w:val="restart"/>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Ընդհանուր քանակը</w:t>
            </w:r>
          </w:p>
        </w:tc>
        <w:tc>
          <w:tcPr>
            <w:tcW w:w="3261" w:type="dxa"/>
            <w:gridSpan w:val="3"/>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մատակարարման</w:t>
            </w:r>
          </w:p>
        </w:tc>
      </w:tr>
      <w:tr w:rsidR="009161BB" w:rsidRPr="009161BB" w:rsidTr="00E23C76">
        <w:trPr>
          <w:trHeight w:val="445"/>
        </w:trPr>
        <w:tc>
          <w:tcPr>
            <w:tcW w:w="581" w:type="dxa"/>
            <w:vMerge/>
            <w:vAlign w:val="center"/>
          </w:tcPr>
          <w:p w:rsidR="009161BB" w:rsidRPr="009161BB" w:rsidRDefault="009161BB" w:rsidP="009161BB">
            <w:pPr>
              <w:jc w:val="center"/>
              <w:rPr>
                <w:rFonts w:ascii="GHEA Grapalat" w:hAnsi="GHEA Grapalat"/>
                <w:b/>
                <w:sz w:val="16"/>
                <w:szCs w:val="16"/>
              </w:rPr>
            </w:pPr>
          </w:p>
        </w:tc>
        <w:tc>
          <w:tcPr>
            <w:tcW w:w="1276" w:type="dxa"/>
            <w:vMerge/>
            <w:vAlign w:val="center"/>
          </w:tcPr>
          <w:p w:rsidR="009161BB" w:rsidRPr="009161BB" w:rsidRDefault="009161BB" w:rsidP="009161BB">
            <w:pPr>
              <w:jc w:val="center"/>
              <w:rPr>
                <w:rFonts w:ascii="GHEA Grapalat" w:hAnsi="GHEA Grapalat"/>
                <w:b/>
                <w:sz w:val="16"/>
                <w:szCs w:val="16"/>
              </w:rPr>
            </w:pPr>
          </w:p>
        </w:tc>
        <w:tc>
          <w:tcPr>
            <w:tcW w:w="1559" w:type="dxa"/>
            <w:vMerge/>
            <w:vAlign w:val="center"/>
          </w:tcPr>
          <w:p w:rsidR="009161BB" w:rsidRPr="009161BB" w:rsidRDefault="009161BB" w:rsidP="009161BB">
            <w:pPr>
              <w:jc w:val="center"/>
              <w:rPr>
                <w:rFonts w:ascii="GHEA Grapalat" w:hAnsi="GHEA Grapalat"/>
                <w:b/>
                <w:sz w:val="16"/>
                <w:szCs w:val="16"/>
              </w:rPr>
            </w:pPr>
          </w:p>
        </w:tc>
        <w:tc>
          <w:tcPr>
            <w:tcW w:w="1134" w:type="dxa"/>
            <w:vMerge/>
            <w:vAlign w:val="center"/>
          </w:tcPr>
          <w:p w:rsidR="009161BB" w:rsidRPr="009161BB" w:rsidRDefault="009161BB" w:rsidP="009161BB">
            <w:pPr>
              <w:jc w:val="center"/>
              <w:rPr>
                <w:rFonts w:ascii="GHEA Grapalat" w:hAnsi="GHEA Grapalat"/>
                <w:b/>
                <w:sz w:val="16"/>
                <w:szCs w:val="16"/>
              </w:rPr>
            </w:pPr>
          </w:p>
        </w:tc>
        <w:tc>
          <w:tcPr>
            <w:tcW w:w="3402" w:type="dxa"/>
            <w:vMerge/>
            <w:vAlign w:val="center"/>
          </w:tcPr>
          <w:p w:rsidR="009161BB" w:rsidRPr="009161BB" w:rsidRDefault="009161BB" w:rsidP="009161BB">
            <w:pPr>
              <w:jc w:val="center"/>
              <w:rPr>
                <w:rFonts w:ascii="GHEA Grapalat" w:hAnsi="GHEA Grapalat"/>
                <w:b/>
                <w:sz w:val="16"/>
                <w:szCs w:val="16"/>
              </w:rPr>
            </w:pPr>
          </w:p>
        </w:tc>
        <w:tc>
          <w:tcPr>
            <w:tcW w:w="992" w:type="dxa"/>
            <w:vMerge/>
            <w:vAlign w:val="center"/>
          </w:tcPr>
          <w:p w:rsidR="009161BB" w:rsidRPr="009161BB" w:rsidRDefault="009161BB" w:rsidP="009161BB">
            <w:pPr>
              <w:jc w:val="center"/>
              <w:rPr>
                <w:rFonts w:ascii="GHEA Grapalat" w:hAnsi="GHEA Grapalat"/>
                <w:b/>
                <w:sz w:val="16"/>
                <w:szCs w:val="16"/>
              </w:rPr>
            </w:pPr>
          </w:p>
        </w:tc>
        <w:tc>
          <w:tcPr>
            <w:tcW w:w="992" w:type="dxa"/>
            <w:vMerge/>
            <w:vAlign w:val="center"/>
          </w:tcPr>
          <w:p w:rsidR="009161BB" w:rsidRPr="009161BB" w:rsidRDefault="009161BB" w:rsidP="009161BB">
            <w:pPr>
              <w:jc w:val="center"/>
              <w:rPr>
                <w:rFonts w:ascii="GHEA Grapalat" w:hAnsi="GHEA Grapalat"/>
                <w:b/>
                <w:sz w:val="16"/>
                <w:szCs w:val="16"/>
              </w:rPr>
            </w:pPr>
          </w:p>
        </w:tc>
        <w:tc>
          <w:tcPr>
            <w:tcW w:w="1134" w:type="dxa"/>
            <w:vMerge/>
            <w:vAlign w:val="center"/>
          </w:tcPr>
          <w:p w:rsidR="009161BB" w:rsidRPr="009161BB" w:rsidRDefault="009161BB" w:rsidP="009161BB">
            <w:pPr>
              <w:jc w:val="center"/>
              <w:rPr>
                <w:rFonts w:ascii="GHEA Grapalat" w:hAnsi="GHEA Grapalat"/>
                <w:b/>
                <w:sz w:val="16"/>
                <w:szCs w:val="16"/>
              </w:rPr>
            </w:pPr>
          </w:p>
        </w:tc>
        <w:tc>
          <w:tcPr>
            <w:tcW w:w="1134" w:type="dxa"/>
            <w:vMerge/>
            <w:vAlign w:val="center"/>
          </w:tcPr>
          <w:p w:rsidR="009161BB" w:rsidRPr="009161BB" w:rsidRDefault="009161BB" w:rsidP="009161BB">
            <w:pPr>
              <w:jc w:val="center"/>
              <w:rPr>
                <w:rFonts w:ascii="GHEA Grapalat" w:hAnsi="GHEA Grapalat"/>
                <w:b/>
                <w:sz w:val="16"/>
                <w:szCs w:val="16"/>
              </w:rPr>
            </w:pPr>
          </w:p>
        </w:tc>
        <w:tc>
          <w:tcPr>
            <w:tcW w:w="1134" w:type="dxa"/>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հասցեն</w:t>
            </w:r>
          </w:p>
        </w:tc>
        <w:tc>
          <w:tcPr>
            <w:tcW w:w="851" w:type="dxa"/>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Ենթա</w:t>
            </w:r>
            <w:r w:rsidRPr="009161BB">
              <w:rPr>
                <w:rFonts w:ascii="GHEA Grapalat" w:hAnsi="GHEA Grapalat"/>
                <w:b/>
                <w:sz w:val="16"/>
                <w:szCs w:val="16"/>
                <w:lang w:val="ru-RU"/>
              </w:rPr>
              <w:t xml:space="preserve"> </w:t>
            </w:r>
            <w:r w:rsidRPr="009161BB">
              <w:rPr>
                <w:rFonts w:ascii="GHEA Grapalat" w:hAnsi="GHEA Grapalat"/>
                <w:b/>
                <w:sz w:val="16"/>
                <w:szCs w:val="16"/>
              </w:rPr>
              <w:t>կա քանակը</w:t>
            </w:r>
          </w:p>
        </w:tc>
        <w:tc>
          <w:tcPr>
            <w:tcW w:w="1276" w:type="dxa"/>
            <w:vAlign w:val="center"/>
          </w:tcPr>
          <w:p w:rsidR="009161BB" w:rsidRPr="009161BB" w:rsidRDefault="009161BB" w:rsidP="009161BB">
            <w:pPr>
              <w:jc w:val="center"/>
              <w:rPr>
                <w:rFonts w:ascii="GHEA Grapalat" w:hAnsi="GHEA Grapalat"/>
                <w:b/>
                <w:sz w:val="16"/>
                <w:szCs w:val="16"/>
              </w:rPr>
            </w:pPr>
            <w:r w:rsidRPr="009161BB">
              <w:rPr>
                <w:rFonts w:ascii="GHEA Grapalat" w:hAnsi="GHEA Grapalat"/>
                <w:b/>
                <w:sz w:val="16"/>
                <w:szCs w:val="16"/>
              </w:rPr>
              <w:t>Ժամկետը***</w:t>
            </w:r>
          </w:p>
          <w:p w:rsidR="009161BB" w:rsidRPr="009161BB" w:rsidRDefault="009161BB" w:rsidP="009161BB">
            <w:pPr>
              <w:jc w:val="center"/>
              <w:rPr>
                <w:rFonts w:ascii="GHEA Grapalat" w:hAnsi="GHEA Grapalat"/>
                <w:b/>
                <w:sz w:val="16"/>
                <w:szCs w:val="16"/>
              </w:rPr>
            </w:pPr>
          </w:p>
        </w:tc>
      </w:tr>
      <w:tr w:rsidR="009850BA" w:rsidRPr="009161BB" w:rsidTr="00E23C76">
        <w:trPr>
          <w:trHeight w:val="246"/>
        </w:trPr>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t>1</w:t>
            </w:r>
          </w:p>
        </w:tc>
        <w:tc>
          <w:tcPr>
            <w:tcW w:w="1276"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t>1581110</w:t>
            </w:r>
            <w:r w:rsidRPr="009161BB">
              <w:rPr>
                <w:rFonts w:ascii="GHEA Grapalat" w:hAnsi="GHEA Grapalat"/>
                <w:sz w:val="18"/>
                <w:szCs w:val="18"/>
              </w:rPr>
              <w:t>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rPr>
              <w:t xml:space="preserve">Հաց </w:t>
            </w:r>
            <w:r w:rsidRPr="009850BA">
              <w:rPr>
                <w:rFonts w:ascii="GHEA Grapalat" w:hAnsi="GHEA Grapalat" w:cs="Sylfaen"/>
                <w:sz w:val="18"/>
                <w:szCs w:val="18"/>
                <w:lang w:val="ru-RU"/>
              </w:rPr>
              <w:t>մատնաքաշ</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4704E9" w:rsidRDefault="009850BA" w:rsidP="009850BA">
            <w:pPr>
              <w:rPr>
                <w:rFonts w:ascii="GHEA Grapalat" w:hAnsi="GHEA Grapalat" w:cs="Sylfaen"/>
                <w:sz w:val="18"/>
                <w:szCs w:val="18"/>
                <w:highlight w:val="yellow"/>
              </w:rPr>
            </w:pPr>
            <w:r w:rsidRPr="004704E9">
              <w:rPr>
                <w:rFonts w:ascii="GHEA Grapalat" w:hAnsi="GHEA Grapalat" w:cs="Sylfaen"/>
                <w:bCs/>
                <w:sz w:val="18"/>
                <w:szCs w:val="18"/>
                <w:lang w:val="hy-AM"/>
              </w:rPr>
              <w:t>Տեսակը՝</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Մատնաքաշ</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Ցորենի</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բարձր</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տեսակի</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ալյուրից</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պատրաստված</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ՀՍՏ</w:t>
            </w:r>
            <w:r w:rsidRPr="004704E9">
              <w:rPr>
                <w:rFonts w:ascii="GHEA Grapalat" w:hAnsi="GHEA Grapalat" w:cs="Arial"/>
                <w:bCs/>
                <w:sz w:val="18"/>
                <w:szCs w:val="18"/>
                <w:lang w:val="hy-AM"/>
              </w:rPr>
              <w:t xml:space="preserve"> 31-99</w:t>
            </w:r>
            <w:r w:rsidRPr="004704E9">
              <w:rPr>
                <w:rFonts w:ascii="GHEA Grapalat" w:hAnsi="GHEA Grapalat" w:cs="Tahoma"/>
                <w:bCs/>
                <w:sz w:val="18"/>
                <w:szCs w:val="18"/>
                <w:lang w:val="hy-AM"/>
              </w:rPr>
              <w:t>։</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Անվտանգություն՝</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ըստ</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N 2-III-4.9-01-2010 հիգիենիկ</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նորմատիվների</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և</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Սննդամթերքի</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անվտանգության</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մասին</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ՀՀ</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օրենքի</w:t>
            </w:r>
            <w:r w:rsidRPr="004704E9">
              <w:rPr>
                <w:rFonts w:ascii="GHEA Grapalat" w:hAnsi="GHEA Grapalat" w:cs="Arial"/>
                <w:bCs/>
                <w:sz w:val="18"/>
                <w:szCs w:val="18"/>
                <w:lang w:val="hy-AM"/>
              </w:rPr>
              <w:t xml:space="preserve"> 9-</w:t>
            </w:r>
            <w:r w:rsidRPr="004704E9">
              <w:rPr>
                <w:rFonts w:ascii="GHEA Grapalat" w:hAnsi="GHEA Grapalat" w:cs="Sylfaen"/>
                <w:bCs/>
                <w:sz w:val="18"/>
                <w:szCs w:val="18"/>
                <w:lang w:val="hy-AM"/>
              </w:rPr>
              <w:t>րդ</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հոդվածի։</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Պիտանելության</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մնացորդային</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ժամկետը</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ոչ</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պակաս</w:t>
            </w:r>
            <w:r w:rsidRPr="004704E9">
              <w:rPr>
                <w:rFonts w:ascii="GHEA Grapalat" w:hAnsi="GHEA Grapalat" w:cs="Arial"/>
                <w:bCs/>
                <w:sz w:val="18"/>
                <w:szCs w:val="18"/>
                <w:lang w:val="hy-AM"/>
              </w:rPr>
              <w:t xml:space="preserve"> </w:t>
            </w:r>
            <w:r w:rsidRPr="004704E9">
              <w:rPr>
                <w:rFonts w:ascii="GHEA Grapalat" w:hAnsi="GHEA Grapalat" w:cs="Sylfaen"/>
                <w:bCs/>
                <w:sz w:val="18"/>
                <w:szCs w:val="18"/>
                <w:lang w:val="hy-AM"/>
              </w:rPr>
              <w:t>քան</w:t>
            </w:r>
            <w:r w:rsidRPr="004704E9">
              <w:rPr>
                <w:rFonts w:ascii="GHEA Grapalat" w:hAnsi="GHEA Grapalat" w:cs="Arial"/>
                <w:bCs/>
                <w:sz w:val="18"/>
                <w:szCs w:val="18"/>
                <w:lang w:val="hy-AM"/>
              </w:rPr>
              <w:t xml:space="preserve"> 90</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171C1F"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1114.0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32148F">
              <w:rPr>
                <w:rFonts w:ascii="GHEA Grapalat" w:hAnsi="GHEA Grapalat"/>
                <w:sz w:val="18"/>
                <w:szCs w:val="18"/>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1114.</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թ-ից     օրական</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t>2</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lang w:val="ru-RU"/>
              </w:rPr>
              <w:t>15851100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մակարոն</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rPr>
                <w:rFonts w:ascii="GHEA Grapalat" w:hAnsi="GHEA Grapalat" w:cs="Sylfaen"/>
                <w:sz w:val="18"/>
                <w:szCs w:val="18"/>
                <w:lang w:val="hy-AM"/>
              </w:rPr>
            </w:pPr>
            <w:r w:rsidRPr="004704E9">
              <w:rPr>
                <w:rFonts w:ascii="GHEA Grapalat" w:hAnsi="GHEA Grapalat" w:cs="Sylfaen"/>
                <w:sz w:val="18"/>
                <w:szCs w:val="18"/>
              </w:rPr>
              <w:t>Միաերանգ</w:t>
            </w:r>
            <w:r w:rsidRPr="009850BA">
              <w:rPr>
                <w:rFonts w:ascii="GHEA Grapalat" w:hAnsi="GHEA Grapalat" w:cs="Arial"/>
                <w:sz w:val="18"/>
                <w:szCs w:val="18"/>
              </w:rPr>
              <w:t>,</w:t>
            </w:r>
            <w:r w:rsidRPr="009850BA">
              <w:rPr>
                <w:rFonts w:ascii="GHEA Grapalat" w:hAnsi="GHEA Grapalat" w:cs="Calibri"/>
                <w:sz w:val="18"/>
                <w:szCs w:val="18"/>
              </w:rPr>
              <w:t xml:space="preserve"> </w:t>
            </w:r>
            <w:r w:rsidRPr="004704E9">
              <w:rPr>
                <w:rFonts w:ascii="GHEA Grapalat" w:hAnsi="GHEA Grapalat" w:cs="Sylfaen"/>
                <w:sz w:val="18"/>
                <w:szCs w:val="18"/>
              </w:rPr>
              <w:t>առանց</w:t>
            </w:r>
            <w:r w:rsidRPr="009850BA">
              <w:rPr>
                <w:rFonts w:ascii="GHEA Grapalat" w:hAnsi="GHEA Grapalat" w:cs="Arial"/>
                <w:sz w:val="18"/>
                <w:szCs w:val="18"/>
              </w:rPr>
              <w:t xml:space="preserve"> </w:t>
            </w:r>
            <w:r w:rsidRPr="004704E9">
              <w:rPr>
                <w:rFonts w:ascii="GHEA Grapalat" w:hAnsi="GHEA Grapalat" w:cs="Sylfaen"/>
                <w:sz w:val="18"/>
                <w:szCs w:val="18"/>
              </w:rPr>
              <w:t>կողմնակի</w:t>
            </w:r>
            <w:r w:rsidRPr="009850BA">
              <w:rPr>
                <w:rFonts w:ascii="GHEA Grapalat" w:hAnsi="GHEA Grapalat" w:cs="Arial"/>
                <w:sz w:val="18"/>
                <w:szCs w:val="18"/>
              </w:rPr>
              <w:t xml:space="preserve"> </w:t>
            </w:r>
            <w:r w:rsidRPr="004704E9">
              <w:rPr>
                <w:rFonts w:ascii="GHEA Grapalat" w:hAnsi="GHEA Grapalat" w:cs="Sylfaen"/>
                <w:sz w:val="18"/>
                <w:szCs w:val="18"/>
              </w:rPr>
              <w:t>համի</w:t>
            </w:r>
            <w:r w:rsidRPr="009850BA">
              <w:rPr>
                <w:rFonts w:ascii="GHEA Grapalat" w:hAnsi="GHEA Grapalat" w:cs="Arial"/>
                <w:sz w:val="18"/>
                <w:szCs w:val="18"/>
              </w:rPr>
              <w:t xml:space="preserve"> </w:t>
            </w:r>
            <w:r w:rsidRPr="004704E9">
              <w:rPr>
                <w:rFonts w:ascii="GHEA Grapalat" w:hAnsi="GHEA Grapalat" w:cs="Sylfaen"/>
                <w:sz w:val="18"/>
                <w:szCs w:val="18"/>
              </w:rPr>
              <w:t>ու</w:t>
            </w:r>
            <w:r w:rsidRPr="009850BA">
              <w:rPr>
                <w:rFonts w:ascii="GHEA Grapalat" w:hAnsi="GHEA Grapalat" w:cs="Arial"/>
                <w:sz w:val="18"/>
                <w:szCs w:val="18"/>
              </w:rPr>
              <w:t xml:space="preserve"> </w:t>
            </w:r>
            <w:r w:rsidRPr="004704E9">
              <w:rPr>
                <w:rFonts w:ascii="GHEA Grapalat" w:hAnsi="GHEA Grapalat" w:cs="Sylfaen"/>
                <w:sz w:val="18"/>
                <w:szCs w:val="18"/>
              </w:rPr>
              <w:t>հոտի</w:t>
            </w:r>
            <w:r w:rsidRPr="009850BA">
              <w:rPr>
                <w:rFonts w:ascii="GHEA Grapalat" w:hAnsi="GHEA Grapalat" w:cs="Arial"/>
                <w:sz w:val="18"/>
                <w:szCs w:val="18"/>
              </w:rPr>
              <w:t xml:space="preserve">, </w:t>
            </w:r>
            <w:r w:rsidRPr="004704E9">
              <w:rPr>
                <w:rFonts w:ascii="GHEA Grapalat" w:hAnsi="GHEA Grapalat" w:cs="Sylfaen"/>
                <w:sz w:val="18"/>
                <w:szCs w:val="18"/>
              </w:rPr>
              <w:t>պատրաստված</w:t>
            </w:r>
            <w:r w:rsidRPr="009850BA">
              <w:rPr>
                <w:rFonts w:ascii="GHEA Grapalat" w:hAnsi="GHEA Grapalat" w:cs="Arial"/>
                <w:sz w:val="18"/>
                <w:szCs w:val="18"/>
              </w:rPr>
              <w:t xml:space="preserve"> </w:t>
            </w:r>
            <w:r w:rsidRPr="004704E9">
              <w:rPr>
                <w:rFonts w:ascii="GHEA Grapalat" w:hAnsi="GHEA Grapalat" w:cs="Sylfaen"/>
                <w:sz w:val="18"/>
                <w:szCs w:val="18"/>
              </w:rPr>
              <w:t>անդրոժ</w:t>
            </w:r>
            <w:r w:rsidRPr="009850BA">
              <w:rPr>
                <w:rFonts w:ascii="GHEA Grapalat" w:hAnsi="GHEA Grapalat" w:cs="Arial"/>
                <w:sz w:val="18"/>
                <w:szCs w:val="18"/>
              </w:rPr>
              <w:t xml:space="preserve"> </w:t>
            </w:r>
            <w:r w:rsidRPr="004704E9">
              <w:rPr>
                <w:rFonts w:ascii="GHEA Grapalat" w:hAnsi="GHEA Grapalat" w:cs="Sylfaen"/>
                <w:sz w:val="18"/>
                <w:szCs w:val="18"/>
              </w:rPr>
              <w:t>խմորից</w:t>
            </w:r>
            <w:r w:rsidRPr="009850BA">
              <w:rPr>
                <w:rFonts w:ascii="GHEA Grapalat" w:hAnsi="GHEA Grapalat" w:cs="Arial"/>
                <w:sz w:val="18"/>
                <w:szCs w:val="18"/>
              </w:rPr>
              <w:t xml:space="preserve">, </w:t>
            </w:r>
            <w:r w:rsidRPr="004704E9">
              <w:rPr>
                <w:rFonts w:ascii="GHEA Grapalat" w:hAnsi="GHEA Grapalat" w:cs="Sylfaen"/>
                <w:sz w:val="18"/>
                <w:szCs w:val="18"/>
              </w:rPr>
              <w:t>կախված</w:t>
            </w:r>
            <w:r w:rsidRPr="009850BA">
              <w:rPr>
                <w:rFonts w:ascii="GHEA Grapalat" w:hAnsi="GHEA Grapalat" w:cs="Arial"/>
                <w:sz w:val="18"/>
                <w:szCs w:val="18"/>
              </w:rPr>
              <w:t xml:space="preserve"> </w:t>
            </w:r>
            <w:r w:rsidRPr="004704E9">
              <w:rPr>
                <w:rFonts w:ascii="GHEA Grapalat" w:hAnsi="GHEA Grapalat" w:cs="Sylfaen"/>
                <w:sz w:val="18"/>
                <w:szCs w:val="18"/>
              </w:rPr>
              <w:t>ալյուրի</w:t>
            </w:r>
            <w:r w:rsidRPr="009850BA">
              <w:rPr>
                <w:rFonts w:ascii="GHEA Grapalat" w:hAnsi="GHEA Grapalat" w:cs="Arial"/>
                <w:sz w:val="18"/>
                <w:szCs w:val="18"/>
              </w:rPr>
              <w:t xml:space="preserve"> </w:t>
            </w:r>
            <w:r w:rsidRPr="004704E9">
              <w:rPr>
                <w:rFonts w:ascii="GHEA Grapalat" w:hAnsi="GHEA Grapalat" w:cs="Sylfaen"/>
                <w:sz w:val="18"/>
                <w:szCs w:val="18"/>
              </w:rPr>
              <w:t>տեսակից</w:t>
            </w:r>
            <w:r w:rsidRPr="009850BA">
              <w:rPr>
                <w:rFonts w:ascii="GHEA Grapalat" w:hAnsi="GHEA Grapalat" w:cs="Calibri"/>
                <w:sz w:val="18"/>
                <w:szCs w:val="18"/>
              </w:rPr>
              <w:t xml:space="preserve"> </w:t>
            </w:r>
            <w:r w:rsidRPr="004704E9">
              <w:rPr>
                <w:rFonts w:ascii="GHEA Grapalat" w:hAnsi="GHEA Grapalat" w:cs="Sylfaen"/>
                <w:sz w:val="18"/>
                <w:szCs w:val="18"/>
              </w:rPr>
              <w:t>և</w:t>
            </w:r>
            <w:r w:rsidRPr="009850BA">
              <w:rPr>
                <w:rFonts w:ascii="GHEA Grapalat" w:hAnsi="GHEA Grapalat" w:cs="Arial"/>
                <w:sz w:val="18"/>
                <w:szCs w:val="18"/>
              </w:rPr>
              <w:t xml:space="preserve"> </w:t>
            </w:r>
            <w:r w:rsidRPr="004704E9">
              <w:rPr>
                <w:rFonts w:ascii="GHEA Grapalat" w:hAnsi="GHEA Grapalat" w:cs="Sylfaen"/>
                <w:sz w:val="18"/>
                <w:szCs w:val="18"/>
              </w:rPr>
              <w:t>որակից</w:t>
            </w:r>
            <w:r w:rsidRPr="009850BA">
              <w:rPr>
                <w:rFonts w:ascii="GHEA Grapalat" w:hAnsi="GHEA Grapalat" w:cs="Arial"/>
                <w:sz w:val="18"/>
                <w:szCs w:val="18"/>
              </w:rPr>
              <w:t xml:space="preserve">` </w:t>
            </w:r>
            <w:r w:rsidRPr="00A73D95">
              <w:rPr>
                <w:rFonts w:ascii="GHEA Grapalat" w:hAnsi="GHEA Grapalat" w:cs="Arial"/>
                <w:sz w:val="18"/>
                <w:szCs w:val="18"/>
                <w:lang w:val="ru-RU"/>
              </w:rPr>
              <w:t>А</w:t>
            </w:r>
            <w:r w:rsidRPr="009850BA">
              <w:rPr>
                <w:rFonts w:ascii="GHEA Grapalat" w:hAnsi="GHEA Grapalat" w:cs="Arial"/>
                <w:sz w:val="18"/>
                <w:szCs w:val="18"/>
              </w:rPr>
              <w:t xml:space="preserve"> (</w:t>
            </w:r>
            <w:r w:rsidRPr="004704E9">
              <w:rPr>
                <w:rFonts w:ascii="GHEA Grapalat" w:hAnsi="GHEA Grapalat" w:cs="Sylfaen"/>
                <w:sz w:val="18"/>
                <w:szCs w:val="18"/>
              </w:rPr>
              <w:t>պինդ</w:t>
            </w:r>
            <w:r w:rsidRPr="009850BA">
              <w:rPr>
                <w:rFonts w:ascii="GHEA Grapalat" w:hAnsi="GHEA Grapalat" w:cs="Arial"/>
                <w:sz w:val="18"/>
                <w:szCs w:val="18"/>
              </w:rPr>
              <w:t xml:space="preserve"> </w:t>
            </w:r>
            <w:r w:rsidRPr="004704E9">
              <w:rPr>
                <w:rFonts w:ascii="GHEA Grapalat" w:hAnsi="GHEA Grapalat" w:cs="Sylfaen"/>
                <w:sz w:val="18"/>
                <w:szCs w:val="18"/>
              </w:rPr>
              <w:t>ցորենի</w:t>
            </w:r>
            <w:r w:rsidRPr="009850BA">
              <w:rPr>
                <w:rFonts w:ascii="GHEA Grapalat" w:hAnsi="GHEA Grapalat" w:cs="Arial"/>
                <w:sz w:val="18"/>
                <w:szCs w:val="18"/>
              </w:rPr>
              <w:t xml:space="preserve"> </w:t>
            </w:r>
            <w:r w:rsidRPr="004704E9">
              <w:rPr>
                <w:rFonts w:ascii="GHEA Grapalat" w:hAnsi="GHEA Grapalat" w:cs="Sylfaen"/>
                <w:sz w:val="18"/>
                <w:szCs w:val="18"/>
              </w:rPr>
              <w:t>ալյուրից</w:t>
            </w:r>
            <w:r w:rsidRPr="009850BA">
              <w:rPr>
                <w:rFonts w:ascii="GHEA Grapalat" w:hAnsi="GHEA Grapalat" w:cs="Arial"/>
                <w:sz w:val="18"/>
                <w:szCs w:val="18"/>
              </w:rPr>
              <w:t>), (</w:t>
            </w:r>
            <w:r w:rsidRPr="004704E9">
              <w:rPr>
                <w:rFonts w:ascii="GHEA Grapalat" w:hAnsi="GHEA Grapalat" w:cs="Sylfaen"/>
                <w:sz w:val="18"/>
                <w:szCs w:val="18"/>
              </w:rPr>
              <w:t>փափուկ</w:t>
            </w:r>
            <w:r w:rsidRPr="009850BA">
              <w:rPr>
                <w:rFonts w:ascii="GHEA Grapalat" w:hAnsi="GHEA Grapalat" w:cs="Arial"/>
                <w:sz w:val="18"/>
                <w:szCs w:val="18"/>
              </w:rPr>
              <w:t xml:space="preserve"> </w:t>
            </w:r>
            <w:r w:rsidRPr="004704E9">
              <w:rPr>
                <w:rFonts w:ascii="GHEA Grapalat" w:hAnsi="GHEA Grapalat" w:cs="Sylfaen"/>
                <w:sz w:val="18"/>
                <w:szCs w:val="18"/>
              </w:rPr>
              <w:t>ապակենման</w:t>
            </w:r>
            <w:r w:rsidRPr="009850BA">
              <w:rPr>
                <w:rFonts w:ascii="GHEA Grapalat" w:hAnsi="GHEA Grapalat" w:cs="Arial"/>
                <w:sz w:val="18"/>
                <w:szCs w:val="18"/>
              </w:rPr>
              <w:t xml:space="preserve"> </w:t>
            </w:r>
            <w:r w:rsidRPr="004704E9">
              <w:rPr>
                <w:rFonts w:ascii="GHEA Grapalat" w:hAnsi="GHEA Grapalat" w:cs="Sylfaen"/>
                <w:sz w:val="18"/>
                <w:szCs w:val="18"/>
              </w:rPr>
              <w:t>ցորենի</w:t>
            </w:r>
            <w:r w:rsidRPr="009850BA">
              <w:rPr>
                <w:rFonts w:ascii="GHEA Grapalat" w:hAnsi="GHEA Grapalat" w:cs="Arial"/>
                <w:sz w:val="18"/>
                <w:szCs w:val="18"/>
              </w:rPr>
              <w:t xml:space="preserve"> </w:t>
            </w:r>
            <w:r w:rsidRPr="004704E9">
              <w:rPr>
                <w:rFonts w:ascii="GHEA Grapalat" w:hAnsi="GHEA Grapalat" w:cs="Sylfaen"/>
                <w:sz w:val="18"/>
                <w:szCs w:val="18"/>
              </w:rPr>
              <w:t>ալյուրից</w:t>
            </w:r>
            <w:r w:rsidRPr="009850BA">
              <w:rPr>
                <w:rFonts w:ascii="GHEA Grapalat" w:hAnsi="GHEA Grapalat" w:cs="Arial"/>
                <w:sz w:val="18"/>
                <w:szCs w:val="18"/>
              </w:rPr>
              <w:t xml:space="preserve">), </w:t>
            </w:r>
            <w:r w:rsidRPr="004704E9">
              <w:rPr>
                <w:rFonts w:ascii="GHEA Grapalat" w:hAnsi="GHEA Grapalat" w:cs="Arial"/>
                <w:sz w:val="18"/>
                <w:szCs w:val="18"/>
              </w:rPr>
              <w:t>B</w:t>
            </w:r>
            <w:r w:rsidRPr="009850BA">
              <w:rPr>
                <w:rFonts w:ascii="GHEA Grapalat" w:hAnsi="GHEA Grapalat" w:cs="Calibri"/>
                <w:sz w:val="18"/>
                <w:szCs w:val="18"/>
              </w:rPr>
              <w:t xml:space="preserve"> (</w:t>
            </w:r>
            <w:r w:rsidRPr="004704E9">
              <w:rPr>
                <w:rFonts w:ascii="GHEA Grapalat" w:hAnsi="GHEA Grapalat" w:cs="Sylfaen"/>
                <w:sz w:val="18"/>
                <w:szCs w:val="18"/>
              </w:rPr>
              <w:t>հացաթխման</w:t>
            </w:r>
            <w:r w:rsidRPr="009850BA">
              <w:rPr>
                <w:rFonts w:ascii="GHEA Grapalat" w:hAnsi="GHEA Grapalat" w:cs="Arial"/>
                <w:sz w:val="18"/>
                <w:szCs w:val="18"/>
              </w:rPr>
              <w:t xml:space="preserve"> </w:t>
            </w:r>
            <w:r w:rsidRPr="004704E9">
              <w:rPr>
                <w:rFonts w:ascii="GHEA Grapalat" w:hAnsi="GHEA Grapalat" w:cs="Sylfaen"/>
                <w:sz w:val="18"/>
                <w:szCs w:val="18"/>
              </w:rPr>
              <w:t>ցորենի</w:t>
            </w:r>
            <w:r w:rsidRPr="009850BA">
              <w:rPr>
                <w:rFonts w:ascii="GHEA Grapalat" w:hAnsi="GHEA Grapalat" w:cs="Arial"/>
                <w:sz w:val="18"/>
                <w:szCs w:val="18"/>
              </w:rPr>
              <w:t xml:space="preserve"> </w:t>
            </w:r>
            <w:r w:rsidRPr="004704E9">
              <w:rPr>
                <w:rFonts w:ascii="GHEA Grapalat" w:hAnsi="GHEA Grapalat" w:cs="Sylfaen"/>
                <w:sz w:val="18"/>
                <w:szCs w:val="18"/>
              </w:rPr>
              <w:t>ալյուրից</w:t>
            </w:r>
            <w:r w:rsidRPr="009850BA">
              <w:rPr>
                <w:rFonts w:ascii="GHEA Grapalat" w:hAnsi="GHEA Grapalat" w:cs="Arial"/>
                <w:sz w:val="18"/>
                <w:szCs w:val="18"/>
              </w:rPr>
              <w:t xml:space="preserve">), </w:t>
            </w:r>
            <w:r w:rsidRPr="004704E9">
              <w:rPr>
                <w:rFonts w:ascii="GHEA Grapalat" w:hAnsi="GHEA Grapalat" w:cs="Sylfaen"/>
                <w:sz w:val="18"/>
                <w:szCs w:val="18"/>
              </w:rPr>
              <w:t>չափածրարված</w:t>
            </w:r>
            <w:r w:rsidRPr="009850BA">
              <w:rPr>
                <w:rFonts w:ascii="GHEA Grapalat" w:hAnsi="GHEA Grapalat" w:cs="Arial"/>
                <w:sz w:val="18"/>
                <w:szCs w:val="18"/>
              </w:rPr>
              <w:t xml:space="preserve"> </w:t>
            </w:r>
            <w:r w:rsidRPr="004704E9">
              <w:rPr>
                <w:rFonts w:ascii="GHEA Grapalat" w:hAnsi="GHEA Grapalat" w:cs="Sylfaen"/>
                <w:sz w:val="18"/>
                <w:szCs w:val="18"/>
              </w:rPr>
              <w:t>և</w:t>
            </w:r>
            <w:r w:rsidRPr="009850BA">
              <w:rPr>
                <w:rFonts w:ascii="GHEA Grapalat" w:hAnsi="GHEA Grapalat" w:cs="Arial"/>
                <w:sz w:val="18"/>
                <w:szCs w:val="18"/>
              </w:rPr>
              <w:t xml:space="preserve"> </w:t>
            </w:r>
            <w:r w:rsidRPr="004704E9">
              <w:rPr>
                <w:rFonts w:ascii="GHEA Grapalat" w:hAnsi="GHEA Grapalat" w:cs="Sylfaen"/>
                <w:sz w:val="18"/>
                <w:szCs w:val="18"/>
              </w:rPr>
              <w:t>առանց</w:t>
            </w:r>
            <w:r w:rsidRPr="009850BA">
              <w:rPr>
                <w:rFonts w:ascii="GHEA Grapalat" w:hAnsi="GHEA Grapalat" w:cs="Arial"/>
                <w:sz w:val="18"/>
                <w:szCs w:val="18"/>
              </w:rPr>
              <w:t xml:space="preserve"> </w:t>
            </w:r>
            <w:r w:rsidRPr="004704E9">
              <w:rPr>
                <w:rFonts w:ascii="GHEA Grapalat" w:hAnsi="GHEA Grapalat" w:cs="Sylfaen"/>
                <w:sz w:val="18"/>
                <w:szCs w:val="18"/>
              </w:rPr>
              <w:t>չափածրարման</w:t>
            </w:r>
            <w:r w:rsidRPr="009850BA">
              <w:rPr>
                <w:rFonts w:ascii="GHEA Grapalat" w:hAnsi="GHEA Grapalat" w:cs="Arial"/>
                <w:sz w:val="18"/>
                <w:szCs w:val="18"/>
              </w:rPr>
              <w:t xml:space="preserve">, </w:t>
            </w:r>
            <w:r w:rsidRPr="004704E9">
              <w:rPr>
                <w:rFonts w:ascii="GHEA Grapalat" w:hAnsi="GHEA Grapalat" w:cs="Sylfaen"/>
                <w:sz w:val="18"/>
                <w:szCs w:val="18"/>
              </w:rPr>
              <w:t>ըստ</w:t>
            </w:r>
            <w:r w:rsidRPr="009850BA">
              <w:rPr>
                <w:rFonts w:ascii="GHEA Grapalat" w:hAnsi="GHEA Grapalat" w:cs="Arial"/>
                <w:sz w:val="18"/>
                <w:szCs w:val="18"/>
              </w:rPr>
              <w:t xml:space="preserve"> </w:t>
            </w:r>
            <w:r w:rsidRPr="004704E9">
              <w:rPr>
                <w:rFonts w:ascii="GHEA Grapalat" w:hAnsi="GHEA Grapalat" w:cs="Sylfaen"/>
                <w:sz w:val="18"/>
                <w:szCs w:val="18"/>
              </w:rPr>
              <w:t>ԳՕՍՏ</w:t>
            </w:r>
            <w:r w:rsidRPr="009850BA">
              <w:rPr>
                <w:rFonts w:ascii="GHEA Grapalat" w:hAnsi="GHEA Grapalat" w:cs="Calibri"/>
                <w:sz w:val="18"/>
                <w:szCs w:val="18"/>
              </w:rPr>
              <w:t xml:space="preserve"> 875-92: </w:t>
            </w:r>
            <w:r w:rsidRPr="004704E9">
              <w:rPr>
                <w:rFonts w:ascii="GHEA Grapalat" w:hAnsi="GHEA Grapalat" w:cs="Sylfaen"/>
                <w:sz w:val="18"/>
                <w:szCs w:val="18"/>
              </w:rPr>
              <w:t>Անվտանգությունը՝</w:t>
            </w:r>
            <w:r w:rsidRPr="009850BA">
              <w:rPr>
                <w:rFonts w:ascii="GHEA Grapalat" w:hAnsi="GHEA Grapalat" w:cs="Arial"/>
                <w:sz w:val="18"/>
                <w:szCs w:val="18"/>
              </w:rPr>
              <w:t xml:space="preserve"> </w:t>
            </w:r>
            <w:r w:rsidRPr="004704E9">
              <w:rPr>
                <w:rFonts w:ascii="GHEA Grapalat" w:hAnsi="GHEA Grapalat" w:cs="Sylfaen"/>
                <w:sz w:val="18"/>
                <w:szCs w:val="18"/>
              </w:rPr>
              <w:t>ըստ</w:t>
            </w:r>
            <w:r w:rsidRPr="009850BA">
              <w:rPr>
                <w:rFonts w:ascii="GHEA Grapalat" w:hAnsi="GHEA Grapalat" w:cs="Arial"/>
                <w:sz w:val="18"/>
                <w:szCs w:val="18"/>
              </w:rPr>
              <w:t xml:space="preserve"> </w:t>
            </w:r>
            <w:r w:rsidRPr="004704E9">
              <w:rPr>
                <w:rFonts w:ascii="GHEA Grapalat" w:hAnsi="GHEA Grapalat" w:cs="Arial"/>
                <w:sz w:val="18"/>
                <w:szCs w:val="18"/>
              </w:rPr>
              <w:t>N</w:t>
            </w:r>
            <w:r w:rsidRPr="009850BA">
              <w:rPr>
                <w:rFonts w:ascii="GHEA Grapalat" w:hAnsi="GHEA Grapalat" w:cs="Arial"/>
                <w:sz w:val="18"/>
                <w:szCs w:val="18"/>
              </w:rPr>
              <w:t xml:space="preserve"> 2-</w:t>
            </w:r>
            <w:r w:rsidRPr="004704E9">
              <w:rPr>
                <w:rFonts w:ascii="GHEA Grapalat" w:hAnsi="GHEA Grapalat" w:cs="Arial"/>
                <w:sz w:val="18"/>
                <w:szCs w:val="18"/>
              </w:rPr>
              <w:t>III</w:t>
            </w:r>
            <w:r w:rsidRPr="009850BA">
              <w:rPr>
                <w:rFonts w:ascii="GHEA Grapalat" w:hAnsi="GHEA Grapalat" w:cs="Arial"/>
                <w:sz w:val="18"/>
                <w:szCs w:val="18"/>
              </w:rPr>
              <w:t>-4.9-01-2010</w:t>
            </w:r>
            <w:r w:rsidRPr="009850BA">
              <w:rPr>
                <w:rFonts w:ascii="GHEA Grapalat" w:hAnsi="GHEA Grapalat" w:cs="Calibri"/>
                <w:sz w:val="18"/>
                <w:szCs w:val="18"/>
              </w:rPr>
              <w:t xml:space="preserve">  </w:t>
            </w:r>
            <w:r w:rsidRPr="004704E9">
              <w:rPr>
                <w:rFonts w:ascii="GHEA Grapalat" w:hAnsi="GHEA Grapalat" w:cs="Sylfaen"/>
                <w:sz w:val="18"/>
                <w:szCs w:val="18"/>
              </w:rPr>
              <w:t>հիգիենիկ</w:t>
            </w:r>
            <w:r w:rsidRPr="009850BA">
              <w:rPr>
                <w:rFonts w:ascii="GHEA Grapalat" w:hAnsi="GHEA Grapalat" w:cs="Arial"/>
                <w:sz w:val="18"/>
                <w:szCs w:val="18"/>
              </w:rPr>
              <w:t xml:space="preserve"> </w:t>
            </w:r>
            <w:r w:rsidRPr="004704E9">
              <w:rPr>
                <w:rFonts w:ascii="GHEA Grapalat" w:hAnsi="GHEA Grapalat" w:cs="Sylfaen"/>
                <w:sz w:val="18"/>
                <w:szCs w:val="18"/>
              </w:rPr>
              <w:t>նորմատիվների</w:t>
            </w:r>
            <w:r w:rsidRPr="009850BA">
              <w:rPr>
                <w:rFonts w:ascii="GHEA Grapalat" w:hAnsi="GHEA Grapalat" w:cs="Arial"/>
                <w:sz w:val="18"/>
                <w:szCs w:val="18"/>
              </w:rPr>
              <w:t xml:space="preserve">, </w:t>
            </w:r>
            <w:r w:rsidRPr="004704E9">
              <w:rPr>
                <w:rFonts w:ascii="GHEA Grapalat" w:hAnsi="GHEA Grapalat" w:cs="Sylfaen"/>
                <w:sz w:val="18"/>
                <w:szCs w:val="18"/>
              </w:rPr>
              <w:t>իսկ</w:t>
            </w:r>
            <w:r w:rsidRPr="009850BA">
              <w:rPr>
                <w:rFonts w:ascii="GHEA Grapalat" w:hAnsi="GHEA Grapalat" w:cs="Arial"/>
                <w:sz w:val="18"/>
                <w:szCs w:val="18"/>
              </w:rPr>
              <w:t xml:space="preserve"> </w:t>
            </w:r>
            <w:r w:rsidRPr="004704E9">
              <w:rPr>
                <w:rFonts w:ascii="GHEA Grapalat" w:hAnsi="GHEA Grapalat" w:cs="Sylfaen"/>
                <w:sz w:val="18"/>
                <w:szCs w:val="18"/>
              </w:rPr>
              <w:t>մակնշումը</w:t>
            </w:r>
            <w:r w:rsidRPr="009850BA">
              <w:rPr>
                <w:rFonts w:ascii="GHEA Grapalat" w:hAnsi="GHEA Grapalat" w:cs="Arial"/>
                <w:sz w:val="18"/>
                <w:szCs w:val="18"/>
              </w:rPr>
              <w:t>`</w:t>
            </w:r>
            <w:r w:rsidRPr="009850BA">
              <w:rPr>
                <w:rFonts w:ascii="GHEA Grapalat" w:hAnsi="GHEA Grapalat" w:cs="Calibri"/>
                <w:sz w:val="18"/>
                <w:szCs w:val="18"/>
              </w:rPr>
              <w:t xml:space="preserve"> “</w:t>
            </w:r>
            <w:r w:rsidRPr="004704E9">
              <w:rPr>
                <w:rFonts w:ascii="GHEA Grapalat" w:hAnsi="GHEA Grapalat" w:cs="Sylfaen"/>
                <w:sz w:val="18"/>
                <w:szCs w:val="18"/>
              </w:rPr>
              <w:t>Սննդամթերքի</w:t>
            </w:r>
            <w:r w:rsidRPr="009850BA">
              <w:rPr>
                <w:rFonts w:ascii="GHEA Grapalat" w:hAnsi="GHEA Grapalat" w:cs="Arial"/>
                <w:sz w:val="18"/>
                <w:szCs w:val="18"/>
              </w:rPr>
              <w:t xml:space="preserve"> </w:t>
            </w:r>
            <w:r w:rsidRPr="004704E9">
              <w:rPr>
                <w:rFonts w:ascii="GHEA Grapalat" w:hAnsi="GHEA Grapalat" w:cs="Sylfaen"/>
                <w:sz w:val="18"/>
                <w:szCs w:val="18"/>
              </w:rPr>
              <w:t>անվտանգության</w:t>
            </w:r>
            <w:r w:rsidRPr="009850BA">
              <w:rPr>
                <w:rFonts w:ascii="GHEA Grapalat" w:hAnsi="GHEA Grapalat" w:cs="Arial"/>
                <w:sz w:val="18"/>
                <w:szCs w:val="18"/>
              </w:rPr>
              <w:t xml:space="preserve"> </w:t>
            </w:r>
            <w:r w:rsidRPr="004704E9">
              <w:rPr>
                <w:rFonts w:ascii="GHEA Grapalat" w:hAnsi="GHEA Grapalat" w:cs="Sylfaen"/>
                <w:sz w:val="18"/>
                <w:szCs w:val="18"/>
              </w:rPr>
              <w:t>մասին</w:t>
            </w:r>
            <w:r w:rsidRPr="009850BA">
              <w:rPr>
                <w:rFonts w:ascii="GHEA Grapalat" w:hAnsi="GHEA Grapalat" w:cs="Arial"/>
                <w:sz w:val="18"/>
                <w:szCs w:val="18"/>
              </w:rPr>
              <w:t xml:space="preserve">” </w:t>
            </w:r>
            <w:r w:rsidRPr="004704E9">
              <w:rPr>
                <w:rFonts w:ascii="GHEA Grapalat" w:hAnsi="GHEA Grapalat" w:cs="Sylfaen"/>
                <w:sz w:val="18"/>
                <w:szCs w:val="18"/>
              </w:rPr>
              <w:t>ՀՀ</w:t>
            </w:r>
            <w:r w:rsidRPr="009850BA">
              <w:rPr>
                <w:rFonts w:ascii="GHEA Grapalat" w:hAnsi="GHEA Grapalat" w:cs="Arial"/>
                <w:sz w:val="18"/>
                <w:szCs w:val="18"/>
              </w:rPr>
              <w:t xml:space="preserve"> </w:t>
            </w:r>
            <w:r w:rsidRPr="004704E9">
              <w:rPr>
                <w:rFonts w:ascii="GHEA Grapalat" w:hAnsi="GHEA Grapalat" w:cs="Sylfaen"/>
                <w:sz w:val="18"/>
                <w:szCs w:val="18"/>
              </w:rPr>
              <w:t>օրենքի</w:t>
            </w:r>
            <w:r w:rsidRPr="009850BA">
              <w:rPr>
                <w:rFonts w:ascii="GHEA Grapalat" w:hAnsi="GHEA Grapalat" w:cs="Arial"/>
                <w:sz w:val="18"/>
                <w:szCs w:val="18"/>
              </w:rPr>
              <w:t xml:space="preserve"> 8-</w:t>
            </w:r>
            <w:r w:rsidRPr="004704E9">
              <w:rPr>
                <w:rFonts w:ascii="GHEA Grapalat" w:hAnsi="GHEA Grapalat" w:cs="Sylfaen"/>
                <w:sz w:val="18"/>
                <w:szCs w:val="18"/>
              </w:rPr>
              <w:t>րդ</w:t>
            </w:r>
            <w:r w:rsidRPr="009850BA">
              <w:rPr>
                <w:rFonts w:ascii="GHEA Grapalat" w:hAnsi="GHEA Grapalat" w:cs="Arial"/>
                <w:sz w:val="18"/>
                <w:szCs w:val="18"/>
              </w:rPr>
              <w:t xml:space="preserve"> </w:t>
            </w:r>
            <w:r w:rsidRPr="004704E9">
              <w:rPr>
                <w:rFonts w:ascii="GHEA Grapalat" w:hAnsi="GHEA Grapalat" w:cs="Sylfaen"/>
                <w:sz w:val="18"/>
                <w:szCs w:val="18"/>
              </w:rPr>
              <w:t>հոդվածի</w:t>
            </w:r>
            <w:r w:rsidRPr="009850BA">
              <w:rPr>
                <w:rFonts w:ascii="GHEA Grapalat" w:hAnsi="GHEA Grapalat" w:cs="Arial"/>
                <w:sz w:val="18"/>
                <w:szCs w:val="18"/>
              </w:rPr>
              <w:t xml:space="preserve"> </w:t>
            </w:r>
            <w:r w:rsidRPr="004704E9">
              <w:rPr>
                <w:rFonts w:ascii="GHEA Grapalat" w:hAnsi="GHEA Grapalat" w:cs="Sylfaen"/>
                <w:sz w:val="18"/>
                <w:szCs w:val="18"/>
              </w:rPr>
              <w:t>Պիտանելիության</w:t>
            </w:r>
            <w:r w:rsidRPr="009850BA">
              <w:rPr>
                <w:rFonts w:ascii="GHEA Grapalat" w:hAnsi="GHEA Grapalat" w:cs="Calibri"/>
                <w:sz w:val="18"/>
                <w:szCs w:val="18"/>
              </w:rPr>
              <w:t xml:space="preserve"> </w:t>
            </w:r>
            <w:r w:rsidRPr="004704E9">
              <w:rPr>
                <w:rFonts w:ascii="GHEA Grapalat" w:hAnsi="GHEA Grapalat" w:cs="Sylfaen"/>
                <w:sz w:val="18"/>
                <w:szCs w:val="18"/>
              </w:rPr>
              <w:t>ժամկետը</w:t>
            </w:r>
            <w:r w:rsidRPr="009850BA">
              <w:rPr>
                <w:rFonts w:ascii="GHEA Grapalat" w:hAnsi="GHEA Grapalat" w:cs="Arial"/>
                <w:sz w:val="18"/>
                <w:szCs w:val="18"/>
              </w:rPr>
              <w:t xml:space="preserve"> </w:t>
            </w:r>
            <w:r w:rsidRPr="004704E9">
              <w:rPr>
                <w:rFonts w:ascii="GHEA Grapalat" w:hAnsi="GHEA Grapalat" w:cs="Sylfaen"/>
                <w:sz w:val="18"/>
                <w:szCs w:val="18"/>
              </w:rPr>
              <w:t>ոչ</w:t>
            </w:r>
            <w:r w:rsidRPr="009850BA">
              <w:rPr>
                <w:rFonts w:ascii="GHEA Grapalat" w:hAnsi="GHEA Grapalat" w:cs="Arial"/>
                <w:sz w:val="18"/>
                <w:szCs w:val="18"/>
              </w:rPr>
              <w:t xml:space="preserve"> </w:t>
            </w:r>
            <w:r w:rsidRPr="004704E9">
              <w:rPr>
                <w:rFonts w:ascii="GHEA Grapalat" w:hAnsi="GHEA Grapalat" w:cs="Sylfaen"/>
                <w:sz w:val="18"/>
                <w:szCs w:val="18"/>
              </w:rPr>
              <w:t>պակաս</w:t>
            </w:r>
            <w:r w:rsidRPr="009850BA">
              <w:rPr>
                <w:rFonts w:ascii="GHEA Grapalat" w:hAnsi="GHEA Grapalat" w:cs="Arial"/>
                <w:sz w:val="18"/>
                <w:szCs w:val="18"/>
              </w:rPr>
              <w:t xml:space="preserve"> </w:t>
            </w:r>
            <w:r w:rsidRPr="004704E9">
              <w:rPr>
                <w:rFonts w:ascii="GHEA Grapalat" w:hAnsi="GHEA Grapalat" w:cs="Sylfaen"/>
                <w:sz w:val="18"/>
                <w:szCs w:val="18"/>
              </w:rPr>
              <w:t>քան</w:t>
            </w:r>
            <w:r w:rsidRPr="009850BA">
              <w:rPr>
                <w:rFonts w:ascii="GHEA Grapalat" w:hAnsi="GHEA Grapalat" w:cs="Arial"/>
                <w:sz w:val="18"/>
                <w:szCs w:val="18"/>
              </w:rPr>
              <w:t xml:space="preserve"> 80 %</w:t>
            </w:r>
            <w:r w:rsidRPr="009850BA">
              <w:rPr>
                <w:rFonts w:ascii="GHEA Grapalat" w:hAnsi="GHEA Grapalat" w:cs="Calibri"/>
                <w:sz w:val="18"/>
                <w:szCs w:val="18"/>
              </w:rPr>
              <w:t>:</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cs="Calibri"/>
                <w:color w:val="000000"/>
                <w:sz w:val="18"/>
                <w:szCs w:val="18"/>
              </w:rPr>
            </w:pPr>
            <w:r w:rsidRPr="009161BB">
              <w:rPr>
                <w:rFonts w:ascii="GHEA Grapalat" w:hAnsi="GHEA Grapalat" w:cs="Calibri"/>
                <w:color w:val="000000"/>
                <w:sz w:val="18"/>
                <w:szCs w:val="18"/>
                <w:lang w:val="ru-RU"/>
              </w:rPr>
              <w:t>127</w:t>
            </w:r>
            <w:r w:rsidRPr="009161BB">
              <w:rPr>
                <w:rFonts w:ascii="GHEA Grapalat" w:hAnsi="GHEA Grapalat" w:cs="Calibri"/>
                <w:color w:val="000000"/>
                <w:sz w:val="18"/>
                <w:szCs w:val="18"/>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9850BA" w:rsidP="008B5C9C">
            <w:pPr>
              <w:jc w:val="center"/>
              <w:rPr>
                <w:rFonts w:ascii="GHEA Grapalat" w:hAnsi="GHEA Grapalat" w:cs="Calibri"/>
                <w:color w:val="000000"/>
                <w:sz w:val="18"/>
                <w:szCs w:val="18"/>
              </w:rPr>
            </w:pPr>
            <w:r w:rsidRPr="009161BB">
              <w:rPr>
                <w:rFonts w:ascii="GHEA Grapalat" w:hAnsi="GHEA Grapalat" w:cs="Calibri"/>
                <w:color w:val="000000"/>
                <w:sz w:val="18"/>
                <w:szCs w:val="18"/>
                <w:lang w:val="ru-RU"/>
              </w:rPr>
              <w:t>127</w:t>
            </w:r>
            <w:r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sidR="00E23C76">
              <w:rPr>
                <w:rFonts w:ascii="GHEA Grapalat" w:hAnsi="GHEA Grapalat"/>
                <w:sz w:val="18"/>
                <w:szCs w:val="18"/>
              </w:rPr>
              <w:t>20թ-ից շաբաթա</w:t>
            </w:r>
            <w:r w:rsidRPr="009161BB">
              <w:rPr>
                <w:rFonts w:ascii="GHEA Grapalat" w:hAnsi="GHEA Grapalat"/>
                <w:sz w:val="18"/>
                <w:szCs w:val="18"/>
              </w:rPr>
              <w:t xml:space="preserve">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t>3</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lang w:val="ru-RU"/>
              </w:rPr>
              <w:t>15872400</w:t>
            </w:r>
          </w:p>
        </w:tc>
        <w:tc>
          <w:tcPr>
            <w:tcW w:w="1559" w:type="dxa"/>
            <w:vAlign w:val="center"/>
          </w:tcPr>
          <w:p w:rsidR="009850BA" w:rsidRPr="009850BA" w:rsidRDefault="009850BA" w:rsidP="009850BA">
            <w:pPr>
              <w:jc w:val="center"/>
              <w:rPr>
                <w:rFonts w:ascii="GHEA Grapalat" w:hAnsi="GHEA Grapalat" w:cs="Sylfaen"/>
                <w:sz w:val="18"/>
                <w:szCs w:val="18"/>
              </w:rPr>
            </w:pPr>
            <w:r w:rsidRPr="009850BA">
              <w:rPr>
                <w:rFonts w:ascii="GHEA Grapalat" w:hAnsi="GHEA Grapalat" w:cs="Sylfaen"/>
                <w:sz w:val="18"/>
                <w:szCs w:val="18"/>
              </w:rPr>
              <w:t>Աղ կերակրի մանր</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Sylfaen"/>
                <w:color w:val="000000"/>
                <w:sz w:val="18"/>
                <w:szCs w:val="18"/>
              </w:rPr>
            </w:pPr>
            <w:r w:rsidRPr="004704E9">
              <w:rPr>
                <w:rFonts w:ascii="GHEA Grapalat" w:hAnsi="GHEA Grapalat" w:cs="TimesArmenianPSMT"/>
                <w:sz w:val="18"/>
                <w:szCs w:val="18"/>
                <w:lang w:val="hy-AM"/>
              </w:rPr>
              <w:t xml:space="preserve">Էքստրա տեսակի յոդացված, յոդի զանգվածային մասը՝ 50x10մգ/կգ, ՀՍՏ 239-2005:Անվտանգությունն ըստ </w:t>
            </w:r>
            <w:r w:rsidRPr="004704E9">
              <w:rPr>
                <w:rFonts w:ascii="GHEA Grapalat" w:hAnsi="GHEA Grapalat"/>
                <w:color w:val="000000"/>
                <w:sz w:val="18"/>
                <w:szCs w:val="18"/>
                <w:lang w:val="hy-AM"/>
              </w:rPr>
              <w:t xml:space="preserve">N2-III-4.9-01-2010 հիգիենիկ </w:t>
            </w:r>
            <w:r w:rsidRPr="004704E9">
              <w:rPr>
                <w:rFonts w:ascii="GHEA Grapalat" w:hAnsi="GHEA Grapalat"/>
                <w:color w:val="000000"/>
                <w:sz w:val="18"/>
                <w:szCs w:val="18"/>
                <w:lang w:val="hy-AM"/>
              </w:rPr>
              <w:lastRenderedPageBreak/>
              <w:t>նորմատիվների և&lt;&lt;Սննդամթերքի անվտանգության մասին&gt;&gt; ՀՀ օրենքի 9-րդ հոդվածի</w:t>
            </w:r>
          </w:p>
        </w:tc>
        <w:tc>
          <w:tcPr>
            <w:tcW w:w="992"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lastRenderedPageBreak/>
              <w:t>հատ</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rPr>
              <w:t>10</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 xml:space="preserve">ՊՈԱԿ </w:t>
            </w:r>
            <w:r w:rsidRPr="009161BB">
              <w:rPr>
                <w:rFonts w:ascii="GHEA Grapalat" w:hAnsi="GHEA Grapalat"/>
                <w:sz w:val="18"/>
                <w:szCs w:val="18"/>
                <w:lang w:val="hy-AM"/>
              </w:rPr>
              <w:lastRenderedPageBreak/>
              <w:t>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lastRenderedPageBreak/>
              <w:t>10</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20թ-ից ամսե</w:t>
            </w:r>
            <w:r w:rsidRPr="009161BB">
              <w:rPr>
                <w:rFonts w:ascii="GHEA Grapalat" w:hAnsi="GHEA Grapalat"/>
                <w:sz w:val="18"/>
                <w:szCs w:val="18"/>
              </w:rPr>
              <w:t xml:space="preserve">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lastRenderedPageBreak/>
              <w:t>4</w:t>
            </w:r>
          </w:p>
        </w:tc>
        <w:tc>
          <w:tcPr>
            <w:tcW w:w="1276" w:type="dxa"/>
            <w:vAlign w:val="center"/>
          </w:tcPr>
          <w:p w:rsidR="009850BA" w:rsidRPr="009161BB" w:rsidRDefault="009850BA" w:rsidP="008B5C9C">
            <w:pPr>
              <w:jc w:val="center"/>
              <w:rPr>
                <w:rFonts w:ascii="GHEA Grapalat" w:hAnsi="GHEA Grapalat"/>
                <w:sz w:val="18"/>
                <w:szCs w:val="18"/>
                <w:lang w:val="ru-RU"/>
              </w:rPr>
            </w:pPr>
            <w:r>
              <w:rPr>
                <w:rFonts w:ascii="GHEA Grapalat" w:hAnsi="GHEA Grapalat"/>
                <w:sz w:val="18"/>
                <w:szCs w:val="18"/>
              </w:rPr>
              <w:t>О</w:t>
            </w:r>
            <w:r w:rsidRPr="009161BB">
              <w:rPr>
                <w:rFonts w:ascii="GHEA Grapalat" w:hAnsi="GHEA Grapalat"/>
                <w:sz w:val="18"/>
                <w:szCs w:val="18"/>
                <w:lang w:val="ru-RU"/>
              </w:rPr>
              <w:t>3221410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կաղամբ</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4704E9" w:rsidRDefault="009850BA" w:rsidP="009850BA">
            <w:pPr>
              <w:jc w:val="both"/>
              <w:rPr>
                <w:rFonts w:ascii="GHEA Grapalat" w:hAnsi="GHEA Grapalat"/>
                <w:color w:val="000000"/>
                <w:sz w:val="18"/>
                <w:szCs w:val="18"/>
                <w:lang w:val="hy-AM"/>
              </w:rPr>
            </w:pPr>
            <w:r w:rsidRPr="004704E9">
              <w:rPr>
                <w:rFonts w:ascii="GHEA Grapalat" w:hAnsi="GHEA Grapalat"/>
                <w:color w:val="000000"/>
                <w:sz w:val="18"/>
                <w:szCs w:val="18"/>
                <w:lang w:val="hy-AM"/>
              </w:rPr>
              <w:t xml:space="preserve">Թարմ գլուխկաղամբ` մանրածախ առևտրի ցանց և հանրային սննդի օբյեկտներ մատակարարման և իրացման համար: Թարմ գլուխկաղամբնըստ հասունացման ժամկետների ստորաբաժանվում է հետևյալ տեսակների, վաղահաս, միջահաս և ուշահաս: Արտաքինտեսքը` գլուխներըթարմ, ամբողջական, մաքուր,առողջ, լիովինձևավորված,առանցհիվանդությունների,  չծլած, տվյալ բուսաբանական տեսակին բնորոշ գույնով. Ձևով ու համ ու հոտով, առանց կողմնակի հոտի և համի: Կաղամբի գլուխները չպետք է լինենգյուղատնտեսական վնասատուներովվնասված,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մակերևույթը ամուր գրկող կանաչ և սպիտակ տերևները: Վաղահաս կաղամբի գլուխները պետք է մաքրված լինեն վարդաձև տերևաբույլերից և օգտագործման համար ոչ պիտանի տերևներից: Կաղամբակոթի երկարությունը 3սմ-ից ոչավելի: Կաղամբի մաքրված գլուխների քաշը ոչ պակաս`  0.8  կգ, վաղահաս կաղամբինը` 0.3- 0.4 կգ: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ճաքերով,նեխած,գյուղատնտեսական </w:t>
            </w:r>
            <w:r w:rsidRPr="004704E9">
              <w:rPr>
                <w:rFonts w:ascii="GHEA Grapalat" w:hAnsi="GHEA Grapalat"/>
                <w:color w:val="000000"/>
                <w:sz w:val="18"/>
                <w:szCs w:val="18"/>
                <w:lang w:val="hy-AM"/>
              </w:rPr>
              <w:lastRenderedPageBreak/>
              <w:t>վնասատուներով վնասված, ցրտահարված, շոգեհարված` միջուկի դեղնվածության և կարմրածության նշաններով գլուխների առկայություն չի թույլատրվում: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ՀՀօրենքի 8-րդ հոդվածի:</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lastRenderedPageBreak/>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1</w:t>
            </w:r>
            <w:r w:rsidR="009850BA" w:rsidRPr="009161BB">
              <w:rPr>
                <w:rFonts w:ascii="GHEA Grapalat" w:hAnsi="GHEA Grapalat" w:cs="Calibri"/>
                <w:color w:val="000000"/>
                <w:sz w:val="18"/>
                <w:szCs w:val="18"/>
                <w:lang w:val="ru-RU"/>
              </w:rPr>
              <w:t>54,0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1</w:t>
            </w:r>
            <w:r w:rsidR="009850BA" w:rsidRPr="009161BB">
              <w:rPr>
                <w:rFonts w:ascii="GHEA Grapalat" w:hAnsi="GHEA Grapalat" w:cs="Calibri"/>
                <w:color w:val="000000"/>
                <w:sz w:val="18"/>
                <w:szCs w:val="18"/>
                <w:lang w:val="ru-RU"/>
              </w:rPr>
              <w:t>54,0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lastRenderedPageBreak/>
              <w:t>5</w:t>
            </w:r>
          </w:p>
        </w:tc>
        <w:tc>
          <w:tcPr>
            <w:tcW w:w="1276" w:type="dxa"/>
            <w:vAlign w:val="center"/>
          </w:tcPr>
          <w:p w:rsidR="009850BA" w:rsidRPr="008B5C9C" w:rsidRDefault="009850BA" w:rsidP="008B5C9C">
            <w:pPr>
              <w:jc w:val="center"/>
              <w:rPr>
                <w:rFonts w:ascii="GHEA Grapalat" w:hAnsi="GHEA Grapalat"/>
                <w:sz w:val="18"/>
                <w:szCs w:val="18"/>
              </w:rPr>
            </w:pPr>
            <w:r>
              <w:rPr>
                <w:rFonts w:ascii="GHEA Grapalat" w:hAnsi="GHEA Grapalat"/>
                <w:sz w:val="18"/>
                <w:szCs w:val="18"/>
              </w:rPr>
              <w:t>03221110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գազար</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596E75" w:rsidRDefault="009850BA" w:rsidP="009850BA">
            <w:pPr>
              <w:tabs>
                <w:tab w:val="left" w:pos="5634"/>
              </w:tabs>
              <w:autoSpaceDE w:val="0"/>
              <w:autoSpaceDN w:val="0"/>
              <w:adjustRightInd w:val="0"/>
              <w:rPr>
                <w:rFonts w:ascii="GHEA Grapalat" w:hAnsi="GHEA Grapalat" w:cs="TimesArmenianPSMT"/>
                <w:sz w:val="18"/>
                <w:szCs w:val="18"/>
                <w:lang w:val="hy-AM" w:eastAsia="ru-RU"/>
              </w:rPr>
            </w:pPr>
            <w:r w:rsidRPr="00596E75">
              <w:rPr>
                <w:rFonts w:ascii="GHEA Grapalat" w:hAnsi="GHEA Grapalat" w:cs="Sylfaen"/>
                <w:sz w:val="18"/>
                <w:szCs w:val="18"/>
              </w:rPr>
              <w:t>Սով</w:t>
            </w:r>
            <w:r>
              <w:rPr>
                <w:rFonts w:ascii="GHEA Grapalat" w:hAnsi="GHEA Grapalat" w:cs="Sylfaen"/>
                <w:sz w:val="18"/>
                <w:szCs w:val="18"/>
              </w:rPr>
              <w:t>ո</w:t>
            </w:r>
            <w:r w:rsidRPr="00596E75">
              <w:rPr>
                <w:rFonts w:ascii="GHEA Grapalat" w:hAnsi="GHEA Grapalat" w:cs="Sylfaen"/>
                <w:sz w:val="18"/>
                <w:szCs w:val="18"/>
              </w:rPr>
              <w:t>րական</w:t>
            </w:r>
            <w:r w:rsidRPr="009850BA">
              <w:rPr>
                <w:rFonts w:ascii="GHEA Grapalat" w:hAnsi="GHEA Grapalat" w:cs="Sylfaen"/>
                <w:sz w:val="18"/>
                <w:szCs w:val="18"/>
              </w:rPr>
              <w:t xml:space="preserve"> </w:t>
            </w:r>
            <w:r w:rsidRPr="00596E75">
              <w:rPr>
                <w:rFonts w:ascii="GHEA Grapalat" w:hAnsi="GHEA Grapalat" w:cs="Sylfaen"/>
                <w:sz w:val="18"/>
                <w:szCs w:val="18"/>
              </w:rPr>
              <w:t>և</w:t>
            </w:r>
            <w:r w:rsidRPr="009850BA">
              <w:rPr>
                <w:rFonts w:ascii="GHEA Grapalat" w:hAnsi="GHEA Grapalat" w:cs="Sylfaen"/>
                <w:sz w:val="18"/>
                <w:szCs w:val="18"/>
              </w:rPr>
              <w:t xml:space="preserve"> </w:t>
            </w:r>
            <w:r w:rsidRPr="00596E75">
              <w:rPr>
                <w:rFonts w:ascii="GHEA Grapalat" w:hAnsi="GHEA Grapalat" w:cs="Sylfaen"/>
                <w:sz w:val="18"/>
                <w:szCs w:val="18"/>
              </w:rPr>
              <w:t>ընտիր</w:t>
            </w:r>
            <w:r w:rsidRPr="009850BA">
              <w:rPr>
                <w:rFonts w:ascii="GHEA Grapalat" w:hAnsi="GHEA Grapalat" w:cs="Sylfaen"/>
                <w:sz w:val="18"/>
                <w:szCs w:val="18"/>
              </w:rPr>
              <w:t xml:space="preserve"> </w:t>
            </w:r>
            <w:r w:rsidRPr="00596E75">
              <w:rPr>
                <w:rFonts w:ascii="GHEA Grapalat" w:hAnsi="GHEA Grapalat" w:cs="Sylfaen"/>
                <w:sz w:val="18"/>
                <w:szCs w:val="18"/>
              </w:rPr>
              <w:t>տեսակի</w:t>
            </w:r>
            <w:r w:rsidRPr="009850BA">
              <w:rPr>
                <w:rFonts w:ascii="GHEA Grapalat" w:hAnsi="GHEA Grapalat" w:cs="Sylfaen"/>
                <w:sz w:val="18"/>
                <w:szCs w:val="18"/>
              </w:rPr>
              <w:t xml:space="preserve">, </w:t>
            </w:r>
            <w:r w:rsidRPr="00596E75">
              <w:rPr>
                <w:rFonts w:ascii="GHEA Grapalat" w:hAnsi="GHEA Grapalat" w:cs="Sylfaen"/>
                <w:sz w:val="18"/>
                <w:szCs w:val="18"/>
              </w:rPr>
              <w:t>ԳՕՍՏ</w:t>
            </w:r>
            <w:r w:rsidRPr="009850BA">
              <w:rPr>
                <w:rFonts w:ascii="GHEA Grapalat" w:hAnsi="GHEA Grapalat" w:cs="Sylfaen"/>
                <w:sz w:val="18"/>
                <w:szCs w:val="18"/>
              </w:rPr>
              <w:t xml:space="preserve"> 26767-85</w:t>
            </w:r>
            <w:r w:rsidRPr="00596E75">
              <w:rPr>
                <w:rFonts w:ascii="GHEA Grapalat" w:hAnsi="GHEA Grapalat" w:cs="Sylfaen"/>
                <w:sz w:val="18"/>
                <w:szCs w:val="18"/>
              </w:rPr>
              <w:t>։</w:t>
            </w:r>
            <w:r w:rsidRPr="009850BA">
              <w:rPr>
                <w:rFonts w:ascii="GHEA Grapalat" w:hAnsi="GHEA Grapalat" w:cs="Sylfaen"/>
                <w:sz w:val="18"/>
                <w:szCs w:val="18"/>
              </w:rPr>
              <w:t xml:space="preserve"> </w:t>
            </w:r>
            <w:r w:rsidRPr="00596E75">
              <w:rPr>
                <w:rFonts w:ascii="GHEA Grapalat" w:hAnsi="GHEA Grapalat" w:cs="Sylfaen"/>
                <w:sz w:val="18"/>
                <w:szCs w:val="18"/>
              </w:rPr>
              <w:t>Անվտանգությունը</w:t>
            </w:r>
            <w:r w:rsidRPr="009850BA">
              <w:rPr>
                <w:rFonts w:ascii="GHEA Grapalat" w:hAnsi="GHEA Grapalat" w:cs="Sylfaen"/>
                <w:sz w:val="18"/>
                <w:szCs w:val="18"/>
              </w:rPr>
              <w:t xml:space="preserve"> </w:t>
            </w:r>
            <w:r w:rsidRPr="00596E75">
              <w:rPr>
                <w:rFonts w:ascii="GHEA Grapalat" w:hAnsi="GHEA Grapalat" w:cs="Sylfaen"/>
                <w:sz w:val="18"/>
                <w:szCs w:val="18"/>
              </w:rPr>
              <w:t>և</w:t>
            </w:r>
            <w:r w:rsidRPr="009850BA">
              <w:rPr>
                <w:rFonts w:ascii="GHEA Grapalat" w:hAnsi="GHEA Grapalat" w:cs="Sylfaen"/>
                <w:sz w:val="18"/>
                <w:szCs w:val="18"/>
              </w:rPr>
              <w:t xml:space="preserve"> </w:t>
            </w:r>
            <w:r w:rsidRPr="00596E75">
              <w:rPr>
                <w:rFonts w:ascii="GHEA Grapalat" w:hAnsi="GHEA Grapalat" w:cs="Sylfaen"/>
                <w:sz w:val="18"/>
                <w:szCs w:val="18"/>
              </w:rPr>
              <w:t>մակնշումը՝</w:t>
            </w:r>
            <w:r w:rsidRPr="009850BA">
              <w:rPr>
                <w:rFonts w:ascii="GHEA Grapalat" w:hAnsi="GHEA Grapalat" w:cs="Sylfaen"/>
                <w:sz w:val="18"/>
                <w:szCs w:val="18"/>
              </w:rPr>
              <w:t xml:space="preserve"> </w:t>
            </w:r>
            <w:r w:rsidRPr="00596E75">
              <w:rPr>
                <w:rFonts w:ascii="GHEA Grapalat" w:hAnsi="GHEA Grapalat" w:cs="Sylfaen"/>
                <w:sz w:val="18"/>
                <w:szCs w:val="18"/>
              </w:rPr>
              <w:t>ըստ</w:t>
            </w:r>
            <w:r w:rsidRPr="009850BA">
              <w:rPr>
                <w:rFonts w:ascii="GHEA Grapalat" w:hAnsi="GHEA Grapalat" w:cs="Sylfaen"/>
                <w:sz w:val="18"/>
                <w:szCs w:val="18"/>
              </w:rPr>
              <w:t xml:space="preserve"> </w:t>
            </w:r>
            <w:r w:rsidRPr="00596E75">
              <w:rPr>
                <w:rFonts w:ascii="GHEA Grapalat" w:hAnsi="GHEA Grapalat" w:cs="Sylfaen"/>
                <w:sz w:val="18"/>
                <w:szCs w:val="18"/>
              </w:rPr>
              <w:t>ՀՀ</w:t>
            </w:r>
            <w:r w:rsidRPr="009850BA">
              <w:rPr>
                <w:rFonts w:ascii="GHEA Grapalat" w:hAnsi="GHEA Grapalat" w:cs="Sylfaen"/>
                <w:sz w:val="18"/>
                <w:szCs w:val="18"/>
              </w:rPr>
              <w:t xml:space="preserve"> </w:t>
            </w:r>
            <w:r w:rsidRPr="00596E75">
              <w:rPr>
                <w:rFonts w:ascii="GHEA Grapalat" w:hAnsi="GHEA Grapalat" w:cs="Sylfaen"/>
                <w:sz w:val="18"/>
                <w:szCs w:val="18"/>
              </w:rPr>
              <w:t>կառավարության</w:t>
            </w:r>
            <w:r w:rsidRPr="009850BA">
              <w:rPr>
                <w:rFonts w:ascii="GHEA Grapalat" w:hAnsi="GHEA Grapalat" w:cs="Sylfaen"/>
                <w:sz w:val="18"/>
                <w:szCs w:val="18"/>
              </w:rPr>
              <w:t xml:space="preserve"> 2006</w:t>
            </w:r>
            <w:r w:rsidRPr="00596E75">
              <w:rPr>
                <w:rFonts w:ascii="GHEA Grapalat" w:hAnsi="GHEA Grapalat" w:cs="Sylfaen"/>
                <w:sz w:val="18"/>
                <w:szCs w:val="18"/>
              </w:rPr>
              <w:t>թ</w:t>
            </w:r>
            <w:r w:rsidRPr="009850BA">
              <w:rPr>
                <w:rFonts w:ascii="GHEA Grapalat" w:hAnsi="GHEA Grapalat" w:cs="Sylfaen"/>
                <w:sz w:val="18"/>
                <w:szCs w:val="18"/>
              </w:rPr>
              <w:t xml:space="preserve">. </w:t>
            </w:r>
            <w:r w:rsidRPr="00596E75">
              <w:rPr>
                <w:rFonts w:ascii="GHEA Grapalat" w:hAnsi="GHEA Grapalat" w:cs="Sylfaen"/>
                <w:sz w:val="18"/>
                <w:szCs w:val="18"/>
              </w:rPr>
              <w:t>Դեկտեմբերի</w:t>
            </w:r>
            <w:r w:rsidRPr="009850BA">
              <w:rPr>
                <w:rFonts w:ascii="GHEA Grapalat" w:hAnsi="GHEA Grapalat" w:cs="Sylfaen"/>
                <w:sz w:val="18"/>
                <w:szCs w:val="18"/>
              </w:rPr>
              <w:t xml:space="preserve"> 21-</w:t>
            </w:r>
            <w:r w:rsidRPr="00596E75">
              <w:rPr>
                <w:rFonts w:ascii="GHEA Grapalat" w:hAnsi="GHEA Grapalat" w:cs="Sylfaen"/>
                <w:sz w:val="18"/>
                <w:szCs w:val="18"/>
              </w:rPr>
              <w:t>ի</w:t>
            </w:r>
            <w:r w:rsidRPr="009850BA">
              <w:rPr>
                <w:rFonts w:ascii="GHEA Grapalat" w:hAnsi="GHEA Grapalat" w:cs="Sylfaen"/>
                <w:sz w:val="18"/>
                <w:szCs w:val="18"/>
              </w:rPr>
              <w:t xml:space="preserve"> </w:t>
            </w:r>
            <w:r w:rsidRPr="00596E75">
              <w:rPr>
                <w:rFonts w:ascii="GHEA Grapalat" w:hAnsi="GHEA Grapalat" w:cs="Sylfaen"/>
                <w:sz w:val="18"/>
                <w:szCs w:val="18"/>
              </w:rPr>
              <w:t>N</w:t>
            </w:r>
            <w:r w:rsidRPr="009850BA">
              <w:rPr>
                <w:rFonts w:ascii="GHEA Grapalat" w:hAnsi="GHEA Grapalat" w:cs="Sylfaen"/>
                <w:sz w:val="18"/>
                <w:szCs w:val="18"/>
              </w:rPr>
              <w:t xml:space="preserve"> 1913-</w:t>
            </w:r>
            <w:r w:rsidRPr="00596E75">
              <w:rPr>
                <w:rFonts w:ascii="GHEA Grapalat" w:hAnsi="GHEA Grapalat" w:cs="Sylfaen"/>
                <w:sz w:val="18"/>
                <w:szCs w:val="18"/>
              </w:rPr>
              <w:t>Ն</w:t>
            </w:r>
            <w:r w:rsidRPr="009850BA">
              <w:rPr>
                <w:rFonts w:ascii="GHEA Grapalat" w:hAnsi="GHEA Grapalat" w:cs="Sylfaen"/>
                <w:sz w:val="18"/>
                <w:szCs w:val="18"/>
              </w:rPr>
              <w:t xml:space="preserve"> </w:t>
            </w:r>
            <w:r w:rsidRPr="00596E75">
              <w:rPr>
                <w:rFonts w:ascii="GHEA Grapalat" w:hAnsi="GHEA Grapalat" w:cs="Sylfaen"/>
                <w:sz w:val="18"/>
                <w:szCs w:val="18"/>
              </w:rPr>
              <w:t>որոշմամբ</w:t>
            </w:r>
            <w:r w:rsidRPr="009850BA">
              <w:rPr>
                <w:rFonts w:ascii="GHEA Grapalat" w:hAnsi="GHEA Grapalat" w:cs="Sylfaen"/>
                <w:sz w:val="18"/>
                <w:szCs w:val="18"/>
              </w:rPr>
              <w:t xml:space="preserve"> </w:t>
            </w:r>
            <w:r w:rsidRPr="00596E75">
              <w:rPr>
                <w:rFonts w:ascii="GHEA Grapalat" w:hAnsi="GHEA Grapalat" w:cs="Sylfaen"/>
                <w:sz w:val="18"/>
                <w:szCs w:val="18"/>
              </w:rPr>
              <w:t>հաստատված</w:t>
            </w:r>
            <w:r w:rsidRPr="009850BA">
              <w:rPr>
                <w:rFonts w:ascii="GHEA Grapalat" w:hAnsi="GHEA Grapalat" w:cs="Sylfaen"/>
                <w:sz w:val="18"/>
                <w:szCs w:val="18"/>
              </w:rPr>
              <w:t xml:space="preserve"> «</w:t>
            </w:r>
            <w:r w:rsidRPr="00596E75">
              <w:rPr>
                <w:rFonts w:ascii="GHEA Grapalat" w:hAnsi="GHEA Grapalat" w:cs="Sylfaen"/>
                <w:sz w:val="18"/>
                <w:szCs w:val="18"/>
              </w:rPr>
              <w:t>Թարմ</w:t>
            </w:r>
            <w:r w:rsidRPr="009850BA">
              <w:rPr>
                <w:rFonts w:ascii="GHEA Grapalat" w:hAnsi="GHEA Grapalat" w:cs="Sylfaen"/>
                <w:sz w:val="18"/>
                <w:szCs w:val="18"/>
              </w:rPr>
              <w:t xml:space="preserve"> </w:t>
            </w:r>
            <w:r w:rsidRPr="00596E75">
              <w:rPr>
                <w:rFonts w:ascii="GHEA Grapalat" w:hAnsi="GHEA Grapalat" w:cs="Sylfaen"/>
                <w:sz w:val="18"/>
                <w:szCs w:val="18"/>
              </w:rPr>
              <w:t>պտուղ</w:t>
            </w:r>
            <w:r w:rsidRPr="009850BA">
              <w:rPr>
                <w:rFonts w:ascii="GHEA Grapalat" w:hAnsi="GHEA Grapalat" w:cs="Sylfaen"/>
                <w:sz w:val="18"/>
                <w:szCs w:val="18"/>
              </w:rPr>
              <w:t>-</w:t>
            </w:r>
            <w:r w:rsidRPr="00596E75">
              <w:rPr>
                <w:rFonts w:ascii="GHEA Grapalat" w:hAnsi="GHEA Grapalat" w:cs="Sylfaen"/>
                <w:sz w:val="18"/>
                <w:szCs w:val="18"/>
              </w:rPr>
              <w:t>բանջարեղենի</w:t>
            </w:r>
            <w:r w:rsidRPr="009850BA">
              <w:rPr>
                <w:rFonts w:ascii="GHEA Grapalat" w:hAnsi="GHEA Grapalat" w:cs="Sylfaen"/>
                <w:sz w:val="18"/>
                <w:szCs w:val="18"/>
              </w:rPr>
              <w:t xml:space="preserve"> </w:t>
            </w:r>
            <w:r w:rsidRPr="00596E75">
              <w:rPr>
                <w:rFonts w:ascii="GHEA Grapalat" w:hAnsi="GHEA Grapalat" w:cs="Sylfaen"/>
                <w:sz w:val="18"/>
                <w:szCs w:val="18"/>
              </w:rPr>
              <w:t>տեխնիկական</w:t>
            </w:r>
            <w:r w:rsidRPr="009850BA">
              <w:rPr>
                <w:rFonts w:ascii="GHEA Grapalat" w:hAnsi="GHEA Grapalat" w:cs="Sylfaen"/>
                <w:sz w:val="18"/>
                <w:szCs w:val="18"/>
              </w:rPr>
              <w:t xml:space="preserve"> </w:t>
            </w:r>
            <w:r w:rsidRPr="00596E75">
              <w:rPr>
                <w:rFonts w:ascii="GHEA Grapalat" w:hAnsi="GHEA Grapalat" w:cs="Sylfaen"/>
                <w:sz w:val="18"/>
                <w:szCs w:val="18"/>
              </w:rPr>
              <w:t>կանոնակարգի</w:t>
            </w:r>
            <w:r w:rsidRPr="009850BA">
              <w:rPr>
                <w:rFonts w:ascii="GHEA Grapalat" w:hAnsi="GHEA Grapalat" w:cs="Sylfaen"/>
                <w:sz w:val="18"/>
                <w:szCs w:val="18"/>
              </w:rPr>
              <w:t xml:space="preserve">» </w:t>
            </w:r>
            <w:r w:rsidRPr="00596E75">
              <w:rPr>
                <w:rFonts w:ascii="GHEA Grapalat" w:hAnsi="GHEA Grapalat" w:cs="Sylfaen"/>
                <w:sz w:val="18"/>
                <w:szCs w:val="18"/>
              </w:rPr>
              <w:t>և</w:t>
            </w:r>
            <w:r w:rsidRPr="009850BA">
              <w:rPr>
                <w:rFonts w:ascii="GHEA Grapalat" w:hAnsi="GHEA Grapalat" w:cs="Sylfaen"/>
                <w:sz w:val="18"/>
                <w:szCs w:val="18"/>
              </w:rPr>
              <w:t xml:space="preserve"> «</w:t>
            </w:r>
            <w:r w:rsidRPr="00596E75">
              <w:rPr>
                <w:rFonts w:ascii="GHEA Grapalat" w:hAnsi="GHEA Grapalat" w:cs="Sylfaen"/>
                <w:sz w:val="18"/>
                <w:szCs w:val="18"/>
              </w:rPr>
              <w:t>Սննդամթերքի</w:t>
            </w:r>
            <w:r w:rsidRPr="009850BA">
              <w:rPr>
                <w:rFonts w:ascii="GHEA Grapalat" w:hAnsi="GHEA Grapalat" w:cs="Sylfaen"/>
                <w:sz w:val="18"/>
                <w:szCs w:val="18"/>
              </w:rPr>
              <w:t xml:space="preserve"> </w:t>
            </w:r>
            <w:r w:rsidRPr="00596E75">
              <w:rPr>
                <w:rFonts w:ascii="GHEA Grapalat" w:hAnsi="GHEA Grapalat" w:cs="Sylfaen"/>
                <w:sz w:val="18"/>
                <w:szCs w:val="18"/>
              </w:rPr>
              <w:t>անվտանգության</w:t>
            </w:r>
            <w:r w:rsidRPr="009850BA">
              <w:rPr>
                <w:rFonts w:ascii="GHEA Grapalat" w:hAnsi="GHEA Grapalat" w:cs="Sylfaen"/>
                <w:sz w:val="18"/>
                <w:szCs w:val="18"/>
              </w:rPr>
              <w:t xml:space="preserve"> </w:t>
            </w:r>
            <w:r w:rsidRPr="00596E75">
              <w:rPr>
                <w:rFonts w:ascii="GHEA Grapalat" w:hAnsi="GHEA Grapalat" w:cs="Sylfaen"/>
                <w:sz w:val="18"/>
                <w:szCs w:val="18"/>
              </w:rPr>
              <w:t>մասին</w:t>
            </w:r>
            <w:r w:rsidRPr="009850BA">
              <w:rPr>
                <w:rFonts w:ascii="GHEA Grapalat" w:hAnsi="GHEA Grapalat" w:cs="Sylfaen"/>
                <w:sz w:val="18"/>
                <w:szCs w:val="18"/>
              </w:rPr>
              <w:t xml:space="preserve">» </w:t>
            </w:r>
            <w:r w:rsidRPr="00596E75">
              <w:rPr>
                <w:rFonts w:ascii="GHEA Grapalat" w:hAnsi="GHEA Grapalat" w:cs="Sylfaen"/>
                <w:sz w:val="18"/>
                <w:szCs w:val="18"/>
              </w:rPr>
              <w:t>ՀՀ</w:t>
            </w:r>
            <w:r w:rsidRPr="009850BA">
              <w:rPr>
                <w:rFonts w:ascii="GHEA Grapalat" w:hAnsi="GHEA Grapalat" w:cs="Sylfaen"/>
                <w:sz w:val="18"/>
                <w:szCs w:val="18"/>
              </w:rPr>
              <w:t xml:space="preserve"> </w:t>
            </w:r>
            <w:r w:rsidRPr="00596E75">
              <w:rPr>
                <w:rFonts w:ascii="GHEA Grapalat" w:hAnsi="GHEA Grapalat" w:cs="Sylfaen"/>
                <w:sz w:val="18"/>
                <w:szCs w:val="18"/>
              </w:rPr>
              <w:t>օրենքի</w:t>
            </w:r>
            <w:r w:rsidRPr="009850BA">
              <w:rPr>
                <w:rFonts w:ascii="GHEA Grapalat" w:hAnsi="GHEA Grapalat" w:cs="Sylfaen"/>
                <w:sz w:val="18"/>
                <w:szCs w:val="18"/>
              </w:rPr>
              <w:t xml:space="preserve"> 8-</w:t>
            </w:r>
            <w:r w:rsidRPr="00596E75">
              <w:rPr>
                <w:rFonts w:ascii="GHEA Grapalat" w:hAnsi="GHEA Grapalat" w:cs="Sylfaen"/>
                <w:sz w:val="18"/>
                <w:szCs w:val="18"/>
              </w:rPr>
              <w:t>րդ</w:t>
            </w:r>
            <w:r w:rsidRPr="009850BA">
              <w:rPr>
                <w:rFonts w:ascii="GHEA Grapalat" w:hAnsi="GHEA Grapalat" w:cs="Sylfaen"/>
                <w:sz w:val="18"/>
                <w:szCs w:val="18"/>
              </w:rPr>
              <w:t xml:space="preserve"> </w:t>
            </w:r>
            <w:r w:rsidRPr="00596E75">
              <w:rPr>
                <w:rFonts w:ascii="GHEA Grapalat" w:hAnsi="GHEA Grapalat" w:cs="Sylfaen"/>
                <w:sz w:val="18"/>
                <w:szCs w:val="18"/>
              </w:rPr>
              <w:t>հոդվածի</w:t>
            </w:r>
          </w:p>
        </w:tc>
        <w:tc>
          <w:tcPr>
            <w:tcW w:w="992"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lang w:val="ru-RU"/>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110</w:t>
            </w:r>
            <w:r w:rsidR="009850BA" w:rsidRPr="009161BB">
              <w:rPr>
                <w:rFonts w:ascii="GHEA Grapalat" w:hAnsi="GHEA Grapalat" w:cs="Calibri"/>
                <w:color w:val="000000"/>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110</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t>6</w:t>
            </w:r>
          </w:p>
        </w:tc>
        <w:tc>
          <w:tcPr>
            <w:tcW w:w="1276" w:type="dxa"/>
            <w:vAlign w:val="center"/>
          </w:tcPr>
          <w:p w:rsidR="009850BA" w:rsidRPr="008B5C9C" w:rsidRDefault="009850BA" w:rsidP="008B5C9C">
            <w:pPr>
              <w:rPr>
                <w:rFonts w:ascii="GHEA Grapalat" w:hAnsi="GHEA Grapalat"/>
                <w:sz w:val="18"/>
                <w:szCs w:val="18"/>
              </w:rPr>
            </w:pPr>
            <w:r>
              <w:rPr>
                <w:rFonts w:ascii="GHEA Grapalat" w:hAnsi="GHEA Grapalat"/>
                <w:sz w:val="18"/>
                <w:szCs w:val="18"/>
              </w:rPr>
              <w:t xml:space="preserve">       03221100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ճակնդեղ</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pStyle w:val="Normal1"/>
              <w:rPr>
                <w:rFonts w:ascii="GHEA Grapalat" w:hAnsi="GHEA Grapalat" w:cs="Sylfaen"/>
                <w:sz w:val="18"/>
                <w:szCs w:val="18"/>
                <w:lang w:val="hy-AM"/>
              </w:rPr>
            </w:pPr>
            <w:r w:rsidRPr="00A73D95">
              <w:rPr>
                <w:rFonts w:ascii="GHEA Grapalat" w:hAnsi="GHEA Grapalat" w:cs="Arial"/>
                <w:i/>
                <w:sz w:val="18"/>
                <w:szCs w:val="18"/>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212</w:t>
            </w:r>
            <w:r w:rsidR="009850BA" w:rsidRPr="009161BB">
              <w:rPr>
                <w:rFonts w:ascii="GHEA Grapalat" w:hAnsi="GHEA Grapalat" w:cs="Calibri"/>
                <w:color w:val="000000"/>
                <w:sz w:val="18"/>
                <w:szCs w:val="18"/>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212</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t>7</w:t>
            </w:r>
          </w:p>
        </w:tc>
        <w:tc>
          <w:tcPr>
            <w:tcW w:w="1276" w:type="dxa"/>
            <w:vAlign w:val="center"/>
          </w:tcPr>
          <w:p w:rsidR="009850BA" w:rsidRPr="009161BB" w:rsidRDefault="009850BA" w:rsidP="008B5C9C">
            <w:pPr>
              <w:jc w:val="center"/>
              <w:rPr>
                <w:rFonts w:ascii="GHEA Grapalat" w:hAnsi="GHEA Grapalat"/>
                <w:sz w:val="18"/>
                <w:szCs w:val="18"/>
                <w:lang w:val="ru-RU"/>
              </w:rPr>
            </w:pPr>
            <w:r>
              <w:rPr>
                <w:rFonts w:ascii="GHEA Grapalat" w:hAnsi="GHEA Grapalat"/>
                <w:sz w:val="18"/>
                <w:szCs w:val="18"/>
              </w:rPr>
              <w:t>15331161</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Գլուխ սոխ</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212668" w:rsidRDefault="009850BA" w:rsidP="009850BA">
            <w:pPr>
              <w:jc w:val="center"/>
              <w:rPr>
                <w:rFonts w:ascii="GHEA Grapalat" w:hAnsi="GHEA Grapalat" w:cs="Calibri"/>
                <w:bCs/>
                <w:sz w:val="18"/>
                <w:szCs w:val="18"/>
                <w:lang w:val="hy-AM"/>
              </w:rPr>
            </w:pPr>
            <w:r w:rsidRPr="004704E9">
              <w:rPr>
                <w:rFonts w:ascii="GHEA Grapalat" w:hAnsi="GHEA Grapalat" w:cs="Calibri"/>
                <w:bCs/>
                <w:sz w:val="18"/>
                <w:szCs w:val="18"/>
                <w:lang w:val="hy-AM"/>
              </w:rPr>
              <w:t>Թարմ,  քաղցր,</w:t>
            </w:r>
            <w:r w:rsidRPr="009850BA">
              <w:rPr>
                <w:rFonts w:ascii="GHEA Grapalat" w:hAnsi="GHEA Grapalat" w:cs="Calibri"/>
                <w:bCs/>
                <w:sz w:val="18"/>
                <w:szCs w:val="18"/>
              </w:rPr>
              <w:t xml:space="preserve"> </w:t>
            </w:r>
            <w:r w:rsidRPr="004704E9">
              <w:rPr>
                <w:rFonts w:ascii="GHEA Grapalat" w:hAnsi="GHEA Grapalat" w:cs="Calibri"/>
                <w:bCs/>
                <w:sz w:val="18"/>
                <w:szCs w:val="18"/>
              </w:rPr>
              <w:t>կարմիր</w:t>
            </w:r>
            <w:r w:rsidRPr="009850BA">
              <w:rPr>
                <w:rFonts w:ascii="GHEA Grapalat" w:hAnsi="GHEA Grapalat" w:cs="Calibri"/>
                <w:bCs/>
                <w:sz w:val="18"/>
                <w:szCs w:val="18"/>
              </w:rPr>
              <w:t xml:space="preserve">, </w:t>
            </w:r>
            <w:r w:rsidRPr="004704E9">
              <w:rPr>
                <w:rFonts w:ascii="GHEA Grapalat" w:hAnsi="GHEA Grapalat" w:cs="Calibri"/>
                <w:bCs/>
                <w:sz w:val="18"/>
                <w:szCs w:val="18"/>
                <w:lang w:val="hy-AM"/>
              </w:rPr>
              <w:t xml:space="preserve"> առողջ, նեղ մասի տրամագիծը</w:t>
            </w:r>
            <w:r w:rsidRPr="009850BA">
              <w:rPr>
                <w:rFonts w:ascii="GHEA Grapalat" w:hAnsi="GHEA Grapalat" w:cs="Calibri"/>
                <w:bCs/>
                <w:sz w:val="18"/>
                <w:szCs w:val="18"/>
              </w:rPr>
              <w:t xml:space="preserve"> 6</w:t>
            </w:r>
            <w:r w:rsidRPr="004704E9">
              <w:rPr>
                <w:rFonts w:ascii="GHEA Grapalat" w:hAnsi="GHEA Grapalat" w:cs="Calibri"/>
                <w:bCs/>
                <w:sz w:val="18"/>
                <w:szCs w:val="18"/>
                <w:lang w:val="hy-AM"/>
              </w:rPr>
              <w:t xml:space="preserve"> սմ-ից ոչ </w:t>
            </w:r>
            <w:r w:rsidRPr="004704E9">
              <w:rPr>
                <w:rFonts w:ascii="GHEA Grapalat" w:hAnsi="GHEA Grapalat" w:cs="Calibri"/>
                <w:bCs/>
                <w:sz w:val="18"/>
                <w:szCs w:val="18"/>
                <w:lang w:val="hy-AM"/>
              </w:rPr>
              <w:lastRenderedPageBreak/>
              <w:t>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lastRenderedPageBreak/>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100</w:t>
            </w:r>
            <w:r w:rsidR="009850BA" w:rsidRPr="009161BB">
              <w:rPr>
                <w:rFonts w:ascii="GHEA Grapalat" w:hAnsi="GHEA Grapalat" w:cs="Calibri"/>
                <w:color w:val="000000"/>
                <w:sz w:val="18"/>
                <w:szCs w:val="18"/>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lastRenderedPageBreak/>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lastRenderedPageBreak/>
              <w:t>100</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w:t>
            </w:r>
            <w:r w:rsidRPr="009161BB">
              <w:rPr>
                <w:rFonts w:ascii="GHEA Grapalat" w:hAnsi="GHEA Grapalat"/>
                <w:sz w:val="18"/>
                <w:szCs w:val="18"/>
              </w:rPr>
              <w:lastRenderedPageBreak/>
              <w:t xml:space="preserve">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lastRenderedPageBreak/>
              <w:t>8</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lang w:val="ru-RU"/>
              </w:rPr>
              <w:t>15616000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հնդկաձավար</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9850BA" w:rsidRDefault="009850BA" w:rsidP="009850BA">
            <w:pPr>
              <w:rPr>
                <w:rFonts w:ascii="GHEA Grapalat" w:hAnsi="GHEA Grapalat"/>
                <w:color w:val="000000"/>
                <w:sz w:val="18"/>
                <w:szCs w:val="18"/>
              </w:rPr>
            </w:pPr>
            <w:r w:rsidRPr="004704E9">
              <w:rPr>
                <w:rFonts w:ascii="GHEA Grapalat" w:hAnsi="GHEA Grapalat" w:cs="Sylfaen"/>
                <w:sz w:val="18"/>
                <w:szCs w:val="18"/>
              </w:rPr>
              <w:t>Հնդկաձավար</w:t>
            </w:r>
            <w:r w:rsidRPr="009850BA">
              <w:rPr>
                <w:rFonts w:ascii="GHEA Grapalat" w:hAnsi="GHEA Grapalat" w:cs="Calibri"/>
                <w:sz w:val="18"/>
                <w:szCs w:val="18"/>
              </w:rPr>
              <w:t xml:space="preserve"> </w:t>
            </w:r>
            <w:r w:rsidRPr="004704E9">
              <w:rPr>
                <w:rFonts w:ascii="GHEA Grapalat" w:hAnsi="GHEA Grapalat" w:cs="Calibri"/>
                <w:sz w:val="18"/>
                <w:szCs w:val="18"/>
              </w:rPr>
              <w:t>I</w:t>
            </w:r>
            <w:r w:rsidRPr="009850BA">
              <w:rPr>
                <w:rFonts w:ascii="GHEA Grapalat" w:hAnsi="GHEA Grapalat" w:cs="Calibri"/>
                <w:sz w:val="18"/>
                <w:szCs w:val="18"/>
              </w:rPr>
              <w:t xml:space="preserve"> </w:t>
            </w:r>
            <w:r w:rsidRPr="004704E9">
              <w:rPr>
                <w:rFonts w:ascii="GHEA Grapalat" w:hAnsi="GHEA Grapalat" w:cs="Sylfaen"/>
                <w:sz w:val="18"/>
                <w:szCs w:val="18"/>
              </w:rPr>
              <w:t>տեսակի</w:t>
            </w:r>
            <w:r w:rsidRPr="009850BA">
              <w:rPr>
                <w:rFonts w:ascii="GHEA Grapalat" w:hAnsi="GHEA Grapalat" w:cs="Arial"/>
                <w:sz w:val="18"/>
                <w:szCs w:val="18"/>
              </w:rPr>
              <w:t xml:space="preserve">, </w:t>
            </w:r>
            <w:r w:rsidRPr="004704E9">
              <w:rPr>
                <w:rFonts w:ascii="GHEA Grapalat" w:hAnsi="GHEA Grapalat" w:cs="Sylfaen"/>
                <w:sz w:val="18"/>
                <w:szCs w:val="18"/>
              </w:rPr>
              <w:t>խոնավությունը</w:t>
            </w:r>
            <w:r w:rsidRPr="009850BA">
              <w:rPr>
                <w:rFonts w:ascii="GHEA Grapalat" w:hAnsi="GHEA Grapalat" w:cs="Arial"/>
                <w:sz w:val="18"/>
                <w:szCs w:val="18"/>
              </w:rPr>
              <w:t>` 14</w:t>
            </w:r>
            <w:proofErr w:type="gramStart"/>
            <w:r w:rsidRPr="009850BA">
              <w:rPr>
                <w:rFonts w:ascii="GHEA Grapalat" w:hAnsi="GHEA Grapalat" w:cs="Arial"/>
                <w:sz w:val="18"/>
                <w:szCs w:val="18"/>
              </w:rPr>
              <w:t>,0</w:t>
            </w:r>
            <w:proofErr w:type="gramEnd"/>
            <w:r w:rsidRPr="009850BA">
              <w:rPr>
                <w:rFonts w:ascii="GHEA Grapalat" w:hAnsi="GHEA Grapalat" w:cs="Arial"/>
                <w:sz w:val="18"/>
                <w:szCs w:val="18"/>
              </w:rPr>
              <w:t>%-</w:t>
            </w:r>
            <w:r w:rsidRPr="004704E9">
              <w:rPr>
                <w:rFonts w:ascii="GHEA Grapalat" w:hAnsi="GHEA Grapalat" w:cs="Sylfaen"/>
                <w:sz w:val="18"/>
                <w:szCs w:val="18"/>
              </w:rPr>
              <w:t>ից</w:t>
            </w:r>
            <w:r w:rsidRPr="009850BA">
              <w:rPr>
                <w:rFonts w:ascii="GHEA Grapalat" w:hAnsi="GHEA Grapalat" w:cs="Arial"/>
                <w:sz w:val="18"/>
                <w:szCs w:val="18"/>
              </w:rPr>
              <w:t xml:space="preserve"> </w:t>
            </w:r>
            <w:r w:rsidRPr="004704E9">
              <w:rPr>
                <w:rFonts w:ascii="GHEA Grapalat" w:hAnsi="GHEA Grapalat" w:cs="Sylfaen"/>
                <w:sz w:val="18"/>
                <w:szCs w:val="18"/>
              </w:rPr>
              <w:t>ոչ</w:t>
            </w:r>
            <w:r w:rsidRPr="009850BA">
              <w:rPr>
                <w:rFonts w:ascii="GHEA Grapalat" w:hAnsi="GHEA Grapalat" w:cs="Arial"/>
                <w:sz w:val="18"/>
                <w:szCs w:val="18"/>
              </w:rPr>
              <w:t xml:space="preserve"> </w:t>
            </w:r>
            <w:r w:rsidRPr="004704E9">
              <w:rPr>
                <w:rFonts w:ascii="GHEA Grapalat" w:hAnsi="GHEA Grapalat" w:cs="Sylfaen"/>
                <w:sz w:val="18"/>
                <w:szCs w:val="18"/>
              </w:rPr>
              <w:t>ավելի</w:t>
            </w:r>
            <w:r w:rsidRPr="009850BA">
              <w:rPr>
                <w:rFonts w:ascii="GHEA Grapalat" w:hAnsi="GHEA Grapalat" w:cs="Arial"/>
                <w:sz w:val="18"/>
                <w:szCs w:val="18"/>
              </w:rPr>
              <w:t xml:space="preserve">, </w:t>
            </w:r>
            <w:r w:rsidRPr="004704E9">
              <w:rPr>
                <w:rFonts w:ascii="GHEA Grapalat" w:hAnsi="GHEA Grapalat" w:cs="Sylfaen"/>
                <w:sz w:val="18"/>
                <w:szCs w:val="18"/>
              </w:rPr>
              <w:t>հատիկները</w:t>
            </w:r>
            <w:r w:rsidRPr="009850BA">
              <w:rPr>
                <w:rFonts w:ascii="GHEA Grapalat" w:hAnsi="GHEA Grapalat" w:cs="Arial"/>
                <w:sz w:val="18"/>
                <w:szCs w:val="18"/>
              </w:rPr>
              <w:t xml:space="preserve">` 97,5% </w:t>
            </w:r>
            <w:r w:rsidRPr="004704E9">
              <w:rPr>
                <w:rFonts w:ascii="GHEA Grapalat" w:hAnsi="GHEA Grapalat" w:cs="Sylfaen"/>
                <w:sz w:val="18"/>
                <w:szCs w:val="18"/>
              </w:rPr>
              <w:t>ոչ</w:t>
            </w:r>
            <w:r w:rsidRPr="009850BA">
              <w:rPr>
                <w:rFonts w:ascii="GHEA Grapalat" w:hAnsi="GHEA Grapalat" w:cs="Arial"/>
                <w:sz w:val="18"/>
                <w:szCs w:val="18"/>
              </w:rPr>
              <w:t xml:space="preserve"> </w:t>
            </w:r>
            <w:r w:rsidRPr="004704E9">
              <w:rPr>
                <w:rFonts w:ascii="GHEA Grapalat" w:hAnsi="GHEA Grapalat" w:cs="Sylfaen"/>
                <w:sz w:val="18"/>
                <w:szCs w:val="18"/>
              </w:rPr>
              <w:t>պակաս</w:t>
            </w:r>
            <w:r w:rsidRPr="009850BA">
              <w:rPr>
                <w:rFonts w:ascii="GHEA Grapalat" w:hAnsi="GHEA Grapalat" w:cs="Arial"/>
                <w:sz w:val="18"/>
                <w:szCs w:val="18"/>
              </w:rPr>
              <w:t>,</w:t>
            </w:r>
            <w:r w:rsidRPr="009850BA">
              <w:rPr>
                <w:rFonts w:ascii="GHEA Grapalat" w:hAnsi="GHEA Grapalat" w:cs="Calibri"/>
                <w:sz w:val="18"/>
                <w:szCs w:val="18"/>
              </w:rPr>
              <w:t xml:space="preserve"> </w:t>
            </w:r>
            <w:r w:rsidRPr="004704E9">
              <w:rPr>
                <w:rFonts w:ascii="GHEA Grapalat" w:hAnsi="GHEA Grapalat" w:cs="Sylfaen"/>
                <w:sz w:val="18"/>
                <w:szCs w:val="18"/>
              </w:rPr>
              <w:t>գործարանային</w:t>
            </w:r>
            <w:r w:rsidRPr="009850BA">
              <w:rPr>
                <w:rFonts w:ascii="GHEA Grapalat" w:hAnsi="GHEA Grapalat" w:cs="Arial"/>
                <w:sz w:val="18"/>
                <w:szCs w:val="18"/>
              </w:rPr>
              <w:t xml:space="preserve"> </w:t>
            </w:r>
            <w:r w:rsidRPr="004704E9">
              <w:rPr>
                <w:rFonts w:ascii="GHEA Grapalat" w:hAnsi="GHEA Grapalat" w:cs="Sylfaen"/>
                <w:sz w:val="18"/>
                <w:szCs w:val="18"/>
              </w:rPr>
              <w:t>պարկերով</w:t>
            </w:r>
            <w:r w:rsidRPr="009850BA">
              <w:rPr>
                <w:rFonts w:ascii="GHEA Grapalat" w:hAnsi="GHEA Grapalat" w:cs="Arial"/>
                <w:sz w:val="18"/>
                <w:szCs w:val="18"/>
              </w:rPr>
              <w:t xml:space="preserve">, </w:t>
            </w:r>
            <w:r w:rsidRPr="004704E9">
              <w:rPr>
                <w:rFonts w:ascii="GHEA Grapalat" w:hAnsi="GHEA Grapalat" w:cs="Sylfaen"/>
                <w:sz w:val="18"/>
                <w:szCs w:val="18"/>
              </w:rPr>
              <w:t>ԳՕՍՏ</w:t>
            </w:r>
            <w:r w:rsidRPr="009850BA">
              <w:rPr>
                <w:rFonts w:ascii="GHEA Grapalat" w:hAnsi="GHEA Grapalat" w:cs="Arial"/>
                <w:sz w:val="18"/>
                <w:szCs w:val="18"/>
              </w:rPr>
              <w:t xml:space="preserve"> 5550-74, </w:t>
            </w:r>
            <w:r w:rsidRPr="004704E9">
              <w:rPr>
                <w:rFonts w:ascii="GHEA Grapalat" w:hAnsi="GHEA Grapalat" w:cs="Sylfaen"/>
                <w:sz w:val="18"/>
                <w:szCs w:val="18"/>
              </w:rPr>
              <w:t>մակնշումը</w:t>
            </w:r>
            <w:r w:rsidRPr="009850BA">
              <w:rPr>
                <w:rFonts w:ascii="GHEA Grapalat" w:hAnsi="GHEA Grapalat" w:cs="Arial"/>
                <w:sz w:val="18"/>
                <w:szCs w:val="18"/>
              </w:rPr>
              <w:t xml:space="preserve"> </w:t>
            </w:r>
            <w:r w:rsidRPr="004704E9">
              <w:rPr>
                <w:rFonts w:ascii="GHEA Grapalat" w:hAnsi="GHEA Grapalat" w:cs="Sylfaen"/>
                <w:sz w:val="18"/>
                <w:szCs w:val="18"/>
              </w:rPr>
              <w:t>և</w:t>
            </w:r>
            <w:r w:rsidRPr="009850BA">
              <w:rPr>
                <w:rFonts w:ascii="GHEA Grapalat" w:hAnsi="GHEA Grapalat" w:cs="Arial"/>
                <w:sz w:val="18"/>
                <w:szCs w:val="18"/>
              </w:rPr>
              <w:t xml:space="preserve"> </w:t>
            </w:r>
            <w:r w:rsidRPr="004704E9">
              <w:rPr>
                <w:rFonts w:ascii="GHEA Grapalat" w:hAnsi="GHEA Grapalat" w:cs="Sylfaen"/>
                <w:sz w:val="18"/>
                <w:szCs w:val="18"/>
              </w:rPr>
              <w:t>փաթեթավորումը</w:t>
            </w:r>
            <w:r w:rsidRPr="009850BA">
              <w:rPr>
                <w:rFonts w:ascii="GHEA Grapalat" w:hAnsi="GHEA Grapalat" w:cs="Arial"/>
                <w:sz w:val="18"/>
                <w:szCs w:val="18"/>
              </w:rPr>
              <w:t xml:space="preserve">` </w:t>
            </w:r>
            <w:r w:rsidRPr="004704E9">
              <w:rPr>
                <w:rFonts w:ascii="GHEA Grapalat" w:hAnsi="GHEA Grapalat" w:cs="Sylfaen"/>
                <w:sz w:val="18"/>
                <w:szCs w:val="18"/>
              </w:rPr>
              <w:t>ԳՕՍՏ</w:t>
            </w:r>
            <w:r w:rsidRPr="009850BA">
              <w:rPr>
                <w:rFonts w:ascii="GHEA Grapalat" w:hAnsi="GHEA Grapalat" w:cs="Calibri"/>
                <w:sz w:val="18"/>
                <w:szCs w:val="18"/>
              </w:rPr>
              <w:t xml:space="preserve"> 26791-89</w:t>
            </w:r>
            <w:r w:rsidRPr="004704E9">
              <w:rPr>
                <w:rFonts w:ascii="GHEA Grapalat" w:hAnsi="GHEA Grapalat" w:cs="Tahoma"/>
                <w:sz w:val="18"/>
                <w:szCs w:val="18"/>
              </w:rPr>
              <w:t>։</w:t>
            </w:r>
            <w:r w:rsidRPr="009850BA">
              <w:rPr>
                <w:rFonts w:ascii="GHEA Grapalat" w:hAnsi="GHEA Grapalat" w:cs="Arial"/>
                <w:sz w:val="18"/>
                <w:szCs w:val="18"/>
              </w:rPr>
              <w:t xml:space="preserve"> </w:t>
            </w:r>
            <w:r w:rsidRPr="004704E9">
              <w:rPr>
                <w:rFonts w:ascii="GHEA Grapalat" w:hAnsi="GHEA Grapalat" w:cs="Sylfaen"/>
                <w:sz w:val="18"/>
                <w:szCs w:val="18"/>
              </w:rPr>
              <w:t>Անվտանգությունը</w:t>
            </w:r>
            <w:r w:rsidRPr="009850BA">
              <w:rPr>
                <w:rFonts w:ascii="GHEA Grapalat" w:hAnsi="GHEA Grapalat" w:cs="Arial"/>
                <w:sz w:val="18"/>
                <w:szCs w:val="18"/>
              </w:rPr>
              <w:t xml:space="preserve"> </w:t>
            </w:r>
            <w:r w:rsidRPr="004704E9">
              <w:rPr>
                <w:rFonts w:ascii="GHEA Grapalat" w:hAnsi="GHEA Grapalat" w:cs="Sylfaen"/>
                <w:sz w:val="18"/>
                <w:szCs w:val="18"/>
              </w:rPr>
              <w:t>և</w:t>
            </w:r>
            <w:r w:rsidRPr="009850BA">
              <w:rPr>
                <w:rFonts w:ascii="GHEA Grapalat" w:hAnsi="GHEA Grapalat" w:cs="Arial"/>
                <w:sz w:val="18"/>
                <w:szCs w:val="18"/>
              </w:rPr>
              <w:t xml:space="preserve"> </w:t>
            </w:r>
            <w:r w:rsidRPr="004704E9">
              <w:rPr>
                <w:rFonts w:ascii="GHEA Grapalat" w:hAnsi="GHEA Grapalat" w:cs="Sylfaen"/>
                <w:sz w:val="18"/>
                <w:szCs w:val="18"/>
              </w:rPr>
              <w:t>մակնշումը՝</w:t>
            </w:r>
            <w:r w:rsidRPr="009850BA">
              <w:rPr>
                <w:rFonts w:ascii="GHEA Grapalat" w:hAnsi="GHEA Grapalat" w:cs="Arial"/>
                <w:sz w:val="18"/>
                <w:szCs w:val="18"/>
              </w:rPr>
              <w:t xml:space="preserve"> </w:t>
            </w:r>
            <w:r w:rsidRPr="004704E9">
              <w:rPr>
                <w:rFonts w:ascii="GHEA Grapalat" w:hAnsi="GHEA Grapalat" w:cs="Sylfaen"/>
                <w:sz w:val="18"/>
                <w:szCs w:val="18"/>
              </w:rPr>
              <w:t>ըստ</w:t>
            </w:r>
            <w:r w:rsidRPr="009850BA">
              <w:rPr>
                <w:rFonts w:ascii="GHEA Grapalat" w:hAnsi="GHEA Grapalat" w:cs="Arial"/>
                <w:sz w:val="18"/>
                <w:szCs w:val="18"/>
              </w:rPr>
              <w:t xml:space="preserve"> </w:t>
            </w:r>
            <w:r w:rsidRPr="004704E9">
              <w:rPr>
                <w:rFonts w:ascii="GHEA Grapalat" w:hAnsi="GHEA Grapalat" w:cs="Sylfaen"/>
                <w:sz w:val="18"/>
                <w:szCs w:val="18"/>
              </w:rPr>
              <w:t>ՀՀ</w:t>
            </w:r>
            <w:r w:rsidRPr="009850BA">
              <w:rPr>
                <w:rFonts w:ascii="GHEA Grapalat" w:hAnsi="GHEA Grapalat" w:cs="Arial"/>
                <w:sz w:val="18"/>
                <w:szCs w:val="18"/>
              </w:rPr>
              <w:t xml:space="preserve"> </w:t>
            </w:r>
            <w:r w:rsidRPr="004704E9">
              <w:rPr>
                <w:rFonts w:ascii="GHEA Grapalat" w:hAnsi="GHEA Grapalat" w:cs="Sylfaen"/>
                <w:sz w:val="18"/>
                <w:szCs w:val="18"/>
              </w:rPr>
              <w:t>կառավարության</w:t>
            </w:r>
            <w:r w:rsidRPr="009850BA">
              <w:rPr>
                <w:rFonts w:ascii="GHEA Grapalat" w:hAnsi="GHEA Grapalat" w:cs="Arial"/>
                <w:sz w:val="18"/>
                <w:szCs w:val="18"/>
              </w:rPr>
              <w:t xml:space="preserve"> 2007</w:t>
            </w:r>
            <w:r w:rsidRPr="004704E9">
              <w:rPr>
                <w:rFonts w:ascii="GHEA Grapalat" w:hAnsi="GHEA Grapalat" w:cs="Sylfaen"/>
                <w:sz w:val="18"/>
                <w:szCs w:val="18"/>
              </w:rPr>
              <w:t>թ</w:t>
            </w:r>
            <w:r w:rsidRPr="009850BA">
              <w:rPr>
                <w:rFonts w:ascii="GHEA Grapalat" w:hAnsi="GHEA Grapalat" w:cs="Arial"/>
                <w:sz w:val="18"/>
                <w:szCs w:val="18"/>
              </w:rPr>
              <w:t xml:space="preserve">. </w:t>
            </w:r>
            <w:r w:rsidRPr="004704E9">
              <w:rPr>
                <w:rFonts w:ascii="GHEA Grapalat" w:hAnsi="GHEA Grapalat" w:cs="Sylfaen"/>
                <w:sz w:val="18"/>
                <w:szCs w:val="18"/>
              </w:rPr>
              <w:t>Հունվարի</w:t>
            </w:r>
            <w:r w:rsidRPr="009850BA">
              <w:rPr>
                <w:rFonts w:ascii="GHEA Grapalat" w:hAnsi="GHEA Grapalat" w:cs="Calibri"/>
                <w:sz w:val="18"/>
                <w:szCs w:val="18"/>
              </w:rPr>
              <w:t xml:space="preserve"> 11-</w:t>
            </w:r>
            <w:r w:rsidRPr="004704E9">
              <w:rPr>
                <w:rFonts w:ascii="GHEA Grapalat" w:hAnsi="GHEA Grapalat" w:cs="Sylfaen"/>
                <w:sz w:val="18"/>
                <w:szCs w:val="18"/>
              </w:rPr>
              <w:t>ի</w:t>
            </w:r>
            <w:r w:rsidRPr="009850BA">
              <w:rPr>
                <w:rFonts w:ascii="GHEA Grapalat" w:hAnsi="GHEA Grapalat" w:cs="Arial"/>
                <w:sz w:val="18"/>
                <w:szCs w:val="18"/>
              </w:rPr>
              <w:t xml:space="preserve"> </w:t>
            </w:r>
            <w:r w:rsidRPr="004704E9">
              <w:rPr>
                <w:rFonts w:ascii="GHEA Grapalat" w:hAnsi="GHEA Grapalat" w:cs="Arial"/>
                <w:sz w:val="18"/>
                <w:szCs w:val="18"/>
              </w:rPr>
              <w:t>N</w:t>
            </w:r>
            <w:r w:rsidRPr="009850BA">
              <w:rPr>
                <w:rFonts w:ascii="GHEA Grapalat" w:hAnsi="GHEA Grapalat" w:cs="Arial"/>
                <w:sz w:val="18"/>
                <w:szCs w:val="18"/>
              </w:rPr>
              <w:t xml:space="preserve"> 22-</w:t>
            </w:r>
            <w:r w:rsidRPr="004704E9">
              <w:rPr>
                <w:rFonts w:ascii="GHEA Grapalat" w:hAnsi="GHEA Grapalat" w:cs="Sylfaen"/>
                <w:sz w:val="18"/>
                <w:szCs w:val="18"/>
              </w:rPr>
              <w:t>Ն</w:t>
            </w:r>
            <w:r w:rsidRPr="009850BA">
              <w:rPr>
                <w:rFonts w:ascii="GHEA Grapalat" w:hAnsi="GHEA Grapalat" w:cs="Arial"/>
                <w:sz w:val="18"/>
                <w:szCs w:val="18"/>
              </w:rPr>
              <w:t xml:space="preserve"> </w:t>
            </w:r>
            <w:r w:rsidRPr="004704E9">
              <w:rPr>
                <w:rFonts w:ascii="GHEA Grapalat" w:hAnsi="GHEA Grapalat" w:cs="Sylfaen"/>
                <w:sz w:val="18"/>
                <w:szCs w:val="18"/>
              </w:rPr>
              <w:t>որոշմամբ</w:t>
            </w:r>
            <w:r w:rsidRPr="009850BA">
              <w:rPr>
                <w:rFonts w:ascii="GHEA Grapalat" w:hAnsi="GHEA Grapalat" w:cs="Arial"/>
                <w:sz w:val="18"/>
                <w:szCs w:val="18"/>
              </w:rPr>
              <w:t xml:space="preserve"> </w:t>
            </w:r>
            <w:r w:rsidRPr="004704E9">
              <w:rPr>
                <w:rFonts w:ascii="GHEA Grapalat" w:hAnsi="GHEA Grapalat" w:cs="Sylfaen"/>
                <w:sz w:val="18"/>
                <w:szCs w:val="18"/>
              </w:rPr>
              <w:t>հաստատված</w:t>
            </w:r>
            <w:r w:rsidRPr="009850BA">
              <w:rPr>
                <w:rFonts w:ascii="GHEA Grapalat" w:hAnsi="GHEA Grapalat" w:cs="Arial"/>
                <w:sz w:val="18"/>
                <w:szCs w:val="18"/>
              </w:rPr>
              <w:t xml:space="preserve"> “</w:t>
            </w:r>
            <w:r w:rsidRPr="004704E9">
              <w:rPr>
                <w:rFonts w:ascii="GHEA Grapalat" w:hAnsi="GHEA Grapalat" w:cs="Sylfaen"/>
                <w:sz w:val="18"/>
                <w:szCs w:val="18"/>
              </w:rPr>
              <w:t>Հացահատիկին</w:t>
            </w:r>
            <w:r w:rsidRPr="009850BA">
              <w:rPr>
                <w:rFonts w:ascii="GHEA Grapalat" w:hAnsi="GHEA Grapalat" w:cs="Arial"/>
                <w:sz w:val="18"/>
                <w:szCs w:val="18"/>
              </w:rPr>
              <w:t xml:space="preserve">, </w:t>
            </w:r>
            <w:r w:rsidRPr="004704E9">
              <w:rPr>
                <w:rFonts w:ascii="GHEA Grapalat" w:hAnsi="GHEA Grapalat" w:cs="Sylfaen"/>
                <w:sz w:val="18"/>
                <w:szCs w:val="18"/>
              </w:rPr>
              <w:t>դրա</w:t>
            </w:r>
            <w:r w:rsidRPr="009850BA">
              <w:rPr>
                <w:rFonts w:ascii="GHEA Grapalat" w:hAnsi="GHEA Grapalat" w:cs="Arial"/>
                <w:sz w:val="18"/>
                <w:szCs w:val="18"/>
              </w:rPr>
              <w:t xml:space="preserve"> </w:t>
            </w:r>
            <w:r w:rsidRPr="004704E9">
              <w:rPr>
                <w:rFonts w:ascii="GHEA Grapalat" w:hAnsi="GHEA Grapalat" w:cs="Sylfaen"/>
                <w:sz w:val="18"/>
                <w:szCs w:val="18"/>
              </w:rPr>
              <w:t>արտադրմանը</w:t>
            </w:r>
            <w:r w:rsidRPr="009850BA">
              <w:rPr>
                <w:rFonts w:ascii="GHEA Grapalat" w:hAnsi="GHEA Grapalat" w:cs="Arial"/>
                <w:sz w:val="18"/>
                <w:szCs w:val="18"/>
              </w:rPr>
              <w:t xml:space="preserve">, </w:t>
            </w:r>
            <w:r w:rsidRPr="004704E9">
              <w:rPr>
                <w:rFonts w:ascii="GHEA Grapalat" w:hAnsi="GHEA Grapalat" w:cs="Sylfaen"/>
                <w:sz w:val="18"/>
                <w:szCs w:val="18"/>
              </w:rPr>
              <w:t>պահմանը</w:t>
            </w:r>
            <w:r w:rsidRPr="009850BA">
              <w:rPr>
                <w:rFonts w:ascii="GHEA Grapalat" w:hAnsi="GHEA Grapalat" w:cs="Arial"/>
                <w:sz w:val="18"/>
                <w:szCs w:val="18"/>
              </w:rPr>
              <w:t>,</w:t>
            </w:r>
            <w:r w:rsidRPr="009850BA">
              <w:rPr>
                <w:rFonts w:ascii="GHEA Grapalat" w:hAnsi="GHEA Grapalat" w:cs="Calibri"/>
                <w:sz w:val="18"/>
                <w:szCs w:val="18"/>
              </w:rPr>
              <w:t xml:space="preserve"> </w:t>
            </w:r>
            <w:r w:rsidRPr="004704E9">
              <w:rPr>
                <w:rFonts w:ascii="GHEA Grapalat" w:hAnsi="GHEA Grapalat" w:cs="Sylfaen"/>
                <w:sz w:val="18"/>
                <w:szCs w:val="18"/>
              </w:rPr>
              <w:t>վերամշակմանը</w:t>
            </w:r>
            <w:r w:rsidRPr="009850BA">
              <w:rPr>
                <w:rFonts w:ascii="GHEA Grapalat" w:hAnsi="GHEA Grapalat" w:cs="Arial"/>
                <w:sz w:val="18"/>
                <w:szCs w:val="18"/>
              </w:rPr>
              <w:t xml:space="preserve"> </w:t>
            </w:r>
            <w:r w:rsidRPr="004704E9">
              <w:rPr>
                <w:rFonts w:ascii="GHEA Grapalat" w:hAnsi="GHEA Grapalat" w:cs="Sylfaen"/>
                <w:sz w:val="18"/>
                <w:szCs w:val="18"/>
              </w:rPr>
              <w:t>և</w:t>
            </w:r>
            <w:r w:rsidRPr="009850BA">
              <w:rPr>
                <w:rFonts w:ascii="GHEA Grapalat" w:hAnsi="GHEA Grapalat" w:cs="Arial"/>
                <w:sz w:val="18"/>
                <w:szCs w:val="18"/>
              </w:rPr>
              <w:t xml:space="preserve"> </w:t>
            </w:r>
            <w:r w:rsidRPr="004704E9">
              <w:rPr>
                <w:rFonts w:ascii="GHEA Grapalat" w:hAnsi="GHEA Grapalat" w:cs="Sylfaen"/>
                <w:sz w:val="18"/>
                <w:szCs w:val="18"/>
              </w:rPr>
              <w:t>օգտահանմանը</w:t>
            </w:r>
            <w:r w:rsidRPr="009850BA">
              <w:rPr>
                <w:rFonts w:ascii="GHEA Grapalat" w:hAnsi="GHEA Grapalat" w:cs="Arial"/>
                <w:sz w:val="18"/>
                <w:szCs w:val="18"/>
              </w:rPr>
              <w:t xml:space="preserve"> </w:t>
            </w:r>
            <w:r w:rsidRPr="004704E9">
              <w:rPr>
                <w:rFonts w:ascii="GHEA Grapalat" w:hAnsi="GHEA Grapalat" w:cs="Sylfaen"/>
                <w:sz w:val="18"/>
                <w:szCs w:val="18"/>
              </w:rPr>
              <w:t>ներկայացվող</w:t>
            </w:r>
            <w:r w:rsidRPr="009850BA">
              <w:rPr>
                <w:rFonts w:ascii="GHEA Grapalat" w:hAnsi="GHEA Grapalat" w:cs="Arial"/>
                <w:sz w:val="18"/>
                <w:szCs w:val="18"/>
              </w:rPr>
              <w:t xml:space="preserve"> </w:t>
            </w:r>
            <w:r w:rsidRPr="004704E9">
              <w:rPr>
                <w:rFonts w:ascii="GHEA Grapalat" w:hAnsi="GHEA Grapalat" w:cs="Sylfaen"/>
                <w:sz w:val="18"/>
                <w:szCs w:val="18"/>
              </w:rPr>
              <w:t>պահանջների</w:t>
            </w:r>
            <w:r w:rsidRPr="009850BA">
              <w:rPr>
                <w:rFonts w:ascii="GHEA Grapalat" w:hAnsi="GHEA Grapalat" w:cs="Arial"/>
                <w:sz w:val="18"/>
                <w:szCs w:val="18"/>
              </w:rPr>
              <w:t xml:space="preserve"> </w:t>
            </w:r>
            <w:r w:rsidRPr="004704E9">
              <w:rPr>
                <w:rFonts w:ascii="GHEA Grapalat" w:hAnsi="GHEA Grapalat" w:cs="Sylfaen"/>
                <w:sz w:val="18"/>
                <w:szCs w:val="18"/>
              </w:rPr>
              <w:t>տեխնիկական</w:t>
            </w:r>
            <w:r w:rsidRPr="009850BA">
              <w:rPr>
                <w:rFonts w:ascii="GHEA Grapalat" w:hAnsi="GHEA Grapalat" w:cs="Arial"/>
                <w:sz w:val="18"/>
                <w:szCs w:val="18"/>
              </w:rPr>
              <w:t xml:space="preserve"> </w:t>
            </w:r>
            <w:r w:rsidRPr="004704E9">
              <w:rPr>
                <w:rFonts w:ascii="GHEA Grapalat" w:hAnsi="GHEA Grapalat" w:cs="Sylfaen"/>
                <w:sz w:val="18"/>
                <w:szCs w:val="18"/>
              </w:rPr>
              <w:t>կանոնակարգի</w:t>
            </w:r>
            <w:r w:rsidRPr="009850BA">
              <w:rPr>
                <w:rFonts w:ascii="GHEA Grapalat" w:hAnsi="GHEA Grapalat" w:cs="Arial"/>
                <w:sz w:val="18"/>
                <w:szCs w:val="18"/>
              </w:rPr>
              <w:t xml:space="preserve">” </w:t>
            </w:r>
            <w:r w:rsidRPr="004704E9">
              <w:rPr>
                <w:rFonts w:ascii="GHEA Grapalat" w:hAnsi="GHEA Grapalat" w:cs="Sylfaen"/>
                <w:sz w:val="18"/>
                <w:szCs w:val="18"/>
              </w:rPr>
              <w:t>և</w:t>
            </w:r>
            <w:r w:rsidRPr="009850BA">
              <w:rPr>
                <w:rFonts w:ascii="GHEA Grapalat" w:hAnsi="GHEA Grapalat" w:cs="Calibri"/>
                <w:sz w:val="18"/>
                <w:szCs w:val="18"/>
              </w:rPr>
              <w:t xml:space="preserve"> “</w:t>
            </w:r>
            <w:r w:rsidRPr="004704E9">
              <w:rPr>
                <w:rFonts w:ascii="GHEA Grapalat" w:hAnsi="GHEA Grapalat" w:cs="Sylfaen"/>
                <w:sz w:val="18"/>
                <w:szCs w:val="18"/>
              </w:rPr>
              <w:t>Սննդամթերքի</w:t>
            </w:r>
            <w:r w:rsidRPr="009850BA">
              <w:rPr>
                <w:rFonts w:ascii="GHEA Grapalat" w:hAnsi="GHEA Grapalat" w:cs="Arial"/>
                <w:sz w:val="18"/>
                <w:szCs w:val="18"/>
              </w:rPr>
              <w:t xml:space="preserve"> </w:t>
            </w:r>
            <w:r w:rsidRPr="004704E9">
              <w:rPr>
                <w:rFonts w:ascii="GHEA Grapalat" w:hAnsi="GHEA Grapalat" w:cs="Sylfaen"/>
                <w:sz w:val="18"/>
                <w:szCs w:val="18"/>
              </w:rPr>
              <w:t>անվտանգության</w:t>
            </w:r>
            <w:r w:rsidRPr="009850BA">
              <w:rPr>
                <w:rFonts w:ascii="GHEA Grapalat" w:hAnsi="GHEA Grapalat" w:cs="Arial"/>
                <w:sz w:val="18"/>
                <w:szCs w:val="18"/>
              </w:rPr>
              <w:t xml:space="preserve"> </w:t>
            </w:r>
            <w:r w:rsidRPr="004704E9">
              <w:rPr>
                <w:rFonts w:ascii="GHEA Grapalat" w:hAnsi="GHEA Grapalat" w:cs="Sylfaen"/>
                <w:sz w:val="18"/>
                <w:szCs w:val="18"/>
              </w:rPr>
              <w:t>մասին</w:t>
            </w:r>
            <w:r w:rsidRPr="009850BA">
              <w:rPr>
                <w:rFonts w:ascii="GHEA Grapalat" w:hAnsi="GHEA Grapalat" w:cs="Arial"/>
                <w:sz w:val="18"/>
                <w:szCs w:val="18"/>
              </w:rPr>
              <w:t xml:space="preserve">” </w:t>
            </w:r>
            <w:r w:rsidRPr="004704E9">
              <w:rPr>
                <w:rFonts w:ascii="GHEA Grapalat" w:hAnsi="GHEA Grapalat" w:cs="Sylfaen"/>
                <w:sz w:val="18"/>
                <w:szCs w:val="18"/>
              </w:rPr>
              <w:t>ՀՀ</w:t>
            </w:r>
            <w:r w:rsidRPr="009850BA">
              <w:rPr>
                <w:rFonts w:ascii="GHEA Grapalat" w:hAnsi="GHEA Grapalat" w:cs="Arial"/>
                <w:sz w:val="18"/>
                <w:szCs w:val="18"/>
              </w:rPr>
              <w:t xml:space="preserve"> </w:t>
            </w:r>
            <w:r w:rsidRPr="004704E9">
              <w:rPr>
                <w:rFonts w:ascii="GHEA Grapalat" w:hAnsi="GHEA Grapalat" w:cs="Sylfaen"/>
                <w:sz w:val="18"/>
                <w:szCs w:val="18"/>
              </w:rPr>
              <w:t>օրենքի</w:t>
            </w:r>
            <w:r w:rsidRPr="009850BA">
              <w:rPr>
                <w:rFonts w:ascii="GHEA Grapalat" w:hAnsi="GHEA Grapalat" w:cs="Arial"/>
                <w:sz w:val="18"/>
                <w:szCs w:val="18"/>
              </w:rPr>
              <w:t xml:space="preserve"> 8-</w:t>
            </w:r>
            <w:r w:rsidRPr="004704E9">
              <w:rPr>
                <w:rFonts w:ascii="GHEA Grapalat" w:hAnsi="GHEA Grapalat" w:cs="Sylfaen"/>
                <w:sz w:val="18"/>
                <w:szCs w:val="18"/>
              </w:rPr>
              <w:t>րդ</w:t>
            </w:r>
            <w:r w:rsidRPr="009850BA">
              <w:rPr>
                <w:rFonts w:ascii="GHEA Grapalat" w:hAnsi="GHEA Grapalat" w:cs="Arial"/>
                <w:sz w:val="18"/>
                <w:szCs w:val="18"/>
              </w:rPr>
              <w:t xml:space="preserve"> </w:t>
            </w:r>
            <w:r w:rsidRPr="004704E9">
              <w:rPr>
                <w:rFonts w:ascii="GHEA Grapalat" w:hAnsi="GHEA Grapalat" w:cs="Sylfaen"/>
                <w:sz w:val="18"/>
                <w:szCs w:val="18"/>
              </w:rPr>
              <w:t>հոդվածի</w:t>
            </w:r>
            <w:r w:rsidRPr="009850BA">
              <w:rPr>
                <w:rFonts w:ascii="GHEA Grapalat" w:hAnsi="GHEA Grapalat" w:cs="Arial"/>
                <w:sz w:val="18"/>
                <w:szCs w:val="18"/>
              </w:rPr>
              <w:t xml:space="preserve">: </w:t>
            </w:r>
            <w:r w:rsidRPr="004704E9">
              <w:rPr>
                <w:rFonts w:ascii="GHEA Grapalat" w:hAnsi="GHEA Grapalat" w:cs="Sylfaen"/>
                <w:sz w:val="18"/>
                <w:szCs w:val="18"/>
              </w:rPr>
              <w:t>Պիտանելիության</w:t>
            </w:r>
            <w:r w:rsidRPr="009850BA">
              <w:rPr>
                <w:rFonts w:ascii="GHEA Grapalat" w:hAnsi="GHEA Grapalat" w:cs="Calibri"/>
                <w:sz w:val="18"/>
                <w:szCs w:val="18"/>
              </w:rPr>
              <w:t xml:space="preserve"> </w:t>
            </w:r>
            <w:r w:rsidRPr="004704E9">
              <w:rPr>
                <w:rFonts w:ascii="GHEA Grapalat" w:hAnsi="GHEA Grapalat" w:cs="Sylfaen"/>
                <w:sz w:val="18"/>
                <w:szCs w:val="18"/>
              </w:rPr>
              <w:t>մնացորդային</w:t>
            </w:r>
            <w:r w:rsidRPr="009850BA">
              <w:rPr>
                <w:rFonts w:ascii="GHEA Grapalat" w:hAnsi="GHEA Grapalat" w:cs="Arial"/>
                <w:sz w:val="18"/>
                <w:szCs w:val="18"/>
              </w:rPr>
              <w:t xml:space="preserve"> </w:t>
            </w:r>
            <w:r w:rsidRPr="004704E9">
              <w:rPr>
                <w:rFonts w:ascii="GHEA Grapalat" w:hAnsi="GHEA Grapalat" w:cs="Sylfaen"/>
                <w:sz w:val="18"/>
                <w:szCs w:val="18"/>
              </w:rPr>
              <w:t>ժամկետը</w:t>
            </w:r>
            <w:r w:rsidRPr="009850BA">
              <w:rPr>
                <w:rFonts w:ascii="GHEA Grapalat" w:hAnsi="GHEA Grapalat" w:cs="Arial"/>
                <w:sz w:val="18"/>
                <w:szCs w:val="18"/>
              </w:rPr>
              <w:t xml:space="preserve"> </w:t>
            </w:r>
            <w:r w:rsidRPr="004704E9">
              <w:rPr>
                <w:rFonts w:ascii="GHEA Grapalat" w:hAnsi="GHEA Grapalat" w:cs="Sylfaen"/>
                <w:sz w:val="18"/>
                <w:szCs w:val="18"/>
              </w:rPr>
              <w:t>ոչ</w:t>
            </w:r>
            <w:r w:rsidRPr="009850BA">
              <w:rPr>
                <w:rFonts w:ascii="GHEA Grapalat" w:hAnsi="GHEA Grapalat" w:cs="Arial"/>
                <w:sz w:val="18"/>
                <w:szCs w:val="18"/>
              </w:rPr>
              <w:t xml:space="preserve"> </w:t>
            </w:r>
            <w:r w:rsidRPr="004704E9">
              <w:rPr>
                <w:rFonts w:ascii="GHEA Grapalat" w:hAnsi="GHEA Grapalat" w:cs="Sylfaen"/>
                <w:sz w:val="18"/>
                <w:szCs w:val="18"/>
              </w:rPr>
              <w:t>պակաս</w:t>
            </w:r>
            <w:r w:rsidRPr="009850BA">
              <w:rPr>
                <w:rFonts w:ascii="GHEA Grapalat" w:hAnsi="GHEA Grapalat" w:cs="Arial"/>
                <w:sz w:val="18"/>
                <w:szCs w:val="18"/>
              </w:rPr>
              <w:t xml:space="preserve"> </w:t>
            </w:r>
            <w:r w:rsidRPr="004704E9">
              <w:rPr>
                <w:rFonts w:ascii="GHEA Grapalat" w:hAnsi="GHEA Grapalat" w:cs="Sylfaen"/>
                <w:sz w:val="18"/>
                <w:szCs w:val="18"/>
              </w:rPr>
              <w:t>քան</w:t>
            </w:r>
            <w:r w:rsidRPr="009850BA">
              <w:rPr>
                <w:rFonts w:ascii="GHEA Grapalat" w:hAnsi="GHEA Grapalat" w:cs="Arial"/>
                <w:sz w:val="18"/>
                <w:szCs w:val="18"/>
              </w:rPr>
              <w:t xml:space="preserve"> 90 </w:t>
            </w:r>
            <w:r w:rsidRPr="009850BA">
              <w:rPr>
                <w:rFonts w:ascii="GHEA Grapalat" w:hAnsi="GHEA Grapalat" w:cs="Calibri"/>
                <w:sz w:val="18"/>
                <w:szCs w:val="18"/>
              </w:rPr>
              <w:t>%</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lang w:val="ru-RU"/>
              </w:rPr>
              <w:t>1</w:t>
            </w:r>
            <w:r>
              <w:rPr>
                <w:rFonts w:ascii="GHEA Grapalat" w:hAnsi="GHEA Grapalat"/>
                <w:sz w:val="18"/>
                <w:szCs w:val="18"/>
              </w:rPr>
              <w:t>13</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1</w:t>
            </w:r>
            <w:r>
              <w:rPr>
                <w:rFonts w:ascii="GHEA Grapalat" w:hAnsi="GHEA Grapalat" w:cs="Calibri"/>
                <w:color w:val="000000"/>
                <w:sz w:val="18"/>
                <w:szCs w:val="18"/>
              </w:rPr>
              <w:t>13</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sidR="00E23C76">
              <w:rPr>
                <w:rFonts w:ascii="GHEA Grapalat" w:hAnsi="GHEA Grapalat"/>
                <w:sz w:val="18"/>
                <w:szCs w:val="18"/>
              </w:rPr>
              <w:t>20թ-ից շաբաթա</w:t>
            </w:r>
            <w:r w:rsidRPr="009161BB">
              <w:rPr>
                <w:rFonts w:ascii="GHEA Grapalat" w:hAnsi="GHEA Grapalat"/>
                <w:sz w:val="18"/>
                <w:szCs w:val="18"/>
              </w:rPr>
              <w:t xml:space="preserve">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hy-AM"/>
              </w:rPr>
            </w:pPr>
            <w:r w:rsidRPr="009161BB">
              <w:rPr>
                <w:rFonts w:ascii="GHEA Grapalat" w:hAnsi="GHEA Grapalat"/>
                <w:sz w:val="16"/>
                <w:szCs w:val="16"/>
                <w:lang w:val="hy-AM"/>
              </w:rPr>
              <w:t>9</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15</w:t>
            </w:r>
            <w:r w:rsidRPr="009161BB">
              <w:rPr>
                <w:rFonts w:ascii="GHEA Grapalat" w:hAnsi="GHEA Grapalat"/>
                <w:sz w:val="18"/>
                <w:szCs w:val="18"/>
                <w:lang w:val="ru-RU"/>
              </w:rPr>
              <w:t>614</w:t>
            </w:r>
            <w:r>
              <w:rPr>
                <w:rFonts w:ascii="GHEA Grapalat" w:hAnsi="GHEA Grapalat"/>
                <w:sz w:val="18"/>
                <w:szCs w:val="18"/>
              </w:rPr>
              <w:t>2</w:t>
            </w:r>
            <w:r w:rsidRPr="009161BB">
              <w:rPr>
                <w:rFonts w:ascii="GHEA Grapalat" w:hAnsi="GHEA Grapalat"/>
                <w:sz w:val="18"/>
                <w:szCs w:val="18"/>
                <w:lang w:val="ru-RU"/>
              </w:rPr>
              <w:t>00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Մաքրված բրինձ</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4704E9" w:rsidRDefault="009850BA" w:rsidP="009850BA">
            <w:pPr>
              <w:rPr>
                <w:rFonts w:ascii="GHEA Grapalat" w:hAnsi="GHEA Grapalat"/>
                <w:color w:val="000000"/>
                <w:sz w:val="18"/>
                <w:szCs w:val="18"/>
                <w:lang w:val="hy-AM"/>
              </w:rPr>
            </w:pPr>
            <w:r w:rsidRPr="004704E9">
              <w:rPr>
                <w:rFonts w:ascii="GHEA Grapalat" w:hAnsi="GHEA Grapalat" w:cs="Sylfaen"/>
                <w:sz w:val="18"/>
                <w:szCs w:val="18"/>
                <w:lang w:val="hy-AM"/>
              </w:rPr>
              <w:t>Սպիտակ</w:t>
            </w:r>
            <w:r w:rsidRPr="004704E9">
              <w:rPr>
                <w:rFonts w:ascii="GHEA Grapalat" w:hAnsi="GHEA Grapalat" w:cs="Arial"/>
                <w:sz w:val="18"/>
                <w:szCs w:val="18"/>
                <w:lang w:val="hy-AM"/>
              </w:rPr>
              <w:t>,</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խոշոր</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բարձր</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երկար կամ կլոր</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տեսակի</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չկոտրած</w:t>
            </w:r>
            <w:r w:rsidRPr="004704E9">
              <w:rPr>
                <w:rFonts w:ascii="GHEA Grapalat" w:hAnsi="GHEA Grapalat" w:cs="Arial"/>
                <w:sz w:val="18"/>
                <w:szCs w:val="18"/>
                <w:lang w:val="hy-AM"/>
              </w:rPr>
              <w:t>,</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լայնությունից</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բաժանվում</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են</w:t>
            </w:r>
            <w:r w:rsidRPr="004704E9">
              <w:rPr>
                <w:rFonts w:ascii="GHEA Grapalat" w:hAnsi="GHEA Grapalat" w:cs="Arial"/>
                <w:sz w:val="18"/>
                <w:szCs w:val="18"/>
                <w:lang w:val="hy-AM"/>
              </w:rPr>
              <w:t xml:space="preserve"> 1-4 </w:t>
            </w:r>
            <w:r w:rsidRPr="004704E9">
              <w:rPr>
                <w:rFonts w:ascii="GHEA Grapalat" w:hAnsi="GHEA Grapalat" w:cs="Sylfaen"/>
                <w:sz w:val="18"/>
                <w:szCs w:val="18"/>
                <w:lang w:val="hy-AM"/>
              </w:rPr>
              <w:t>տիպերի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ըստ</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տիպերի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խոնավությունը</w:t>
            </w:r>
            <w:r w:rsidRPr="004704E9">
              <w:rPr>
                <w:rFonts w:ascii="GHEA Grapalat" w:hAnsi="GHEA Grapalat" w:cs="Arial"/>
                <w:sz w:val="18"/>
                <w:szCs w:val="18"/>
                <w:lang w:val="hy-AM"/>
              </w:rPr>
              <w:t xml:space="preserve"> 13%-</w:t>
            </w:r>
            <w:r w:rsidRPr="004704E9">
              <w:rPr>
                <w:rFonts w:ascii="GHEA Grapalat" w:hAnsi="GHEA Grapalat" w:cs="Sylfaen"/>
                <w:sz w:val="18"/>
                <w:szCs w:val="18"/>
                <w:lang w:val="hy-AM"/>
              </w:rPr>
              <w:t>ից</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մինչև</w:t>
            </w:r>
            <w:r w:rsidRPr="004704E9">
              <w:rPr>
                <w:rFonts w:ascii="GHEA Grapalat" w:hAnsi="GHEA Grapalat" w:cs="Arial"/>
                <w:sz w:val="18"/>
                <w:szCs w:val="18"/>
                <w:lang w:val="hy-AM"/>
              </w:rPr>
              <w:t xml:space="preserve"> 15%, </w:t>
            </w:r>
            <w:r w:rsidRPr="004704E9">
              <w:rPr>
                <w:rFonts w:ascii="GHEA Grapalat" w:hAnsi="GHEA Grapalat" w:cs="Sylfaen"/>
                <w:sz w:val="18"/>
                <w:szCs w:val="18"/>
                <w:lang w:val="hy-AM"/>
              </w:rPr>
              <w:t>ԳՕՍՏ</w:t>
            </w:r>
            <w:r w:rsidRPr="004704E9">
              <w:rPr>
                <w:rFonts w:ascii="GHEA Grapalat" w:hAnsi="GHEA Grapalat" w:cs="Calibri"/>
                <w:sz w:val="18"/>
                <w:szCs w:val="18"/>
                <w:lang w:val="hy-AM"/>
              </w:rPr>
              <w:t xml:space="preserve"> 6292-93, </w:t>
            </w:r>
            <w:r w:rsidRPr="004704E9">
              <w:rPr>
                <w:rFonts w:ascii="GHEA Grapalat" w:hAnsi="GHEA Grapalat" w:cs="Sylfaen"/>
                <w:sz w:val="18"/>
                <w:szCs w:val="18"/>
                <w:lang w:val="hy-AM"/>
              </w:rPr>
              <w:t>փաթեթավորումը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ԳՕՍՏ</w:t>
            </w:r>
            <w:r w:rsidRPr="004704E9">
              <w:rPr>
                <w:rFonts w:ascii="GHEA Grapalat" w:hAnsi="GHEA Grapalat" w:cs="Arial"/>
                <w:sz w:val="18"/>
                <w:szCs w:val="18"/>
                <w:lang w:val="hy-AM"/>
              </w:rPr>
              <w:t xml:space="preserve"> 26791-89</w:t>
            </w:r>
            <w:r w:rsidRPr="004704E9">
              <w:rPr>
                <w:rFonts w:ascii="GHEA Grapalat" w:hAnsi="GHEA Grapalat" w:cs="Tahoma"/>
                <w:sz w:val="18"/>
                <w:szCs w:val="18"/>
                <w:lang w:val="hy-AM"/>
              </w:rPr>
              <w:t>։</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Անվտանգությունը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և</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մակնշումը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ըստ</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ՀՀ</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կառավարու</w:t>
            </w:r>
            <w:r w:rsidRPr="004704E9">
              <w:rPr>
                <w:rFonts w:ascii="GHEA Grapalat" w:hAnsi="GHEA Grapalat" w:cs="Arial"/>
                <w:sz w:val="18"/>
                <w:szCs w:val="18"/>
                <w:lang w:val="hy-AM"/>
              </w:rPr>
              <w:softHyphen/>
            </w:r>
            <w:r w:rsidRPr="004704E9">
              <w:rPr>
                <w:rFonts w:ascii="GHEA Grapalat" w:hAnsi="GHEA Grapalat" w:cs="Sylfaen"/>
                <w:sz w:val="18"/>
                <w:szCs w:val="18"/>
                <w:lang w:val="hy-AM"/>
              </w:rPr>
              <w:t>թյան</w:t>
            </w:r>
            <w:r w:rsidRPr="004704E9">
              <w:rPr>
                <w:rFonts w:ascii="GHEA Grapalat" w:hAnsi="GHEA Grapalat" w:cs="Arial"/>
                <w:sz w:val="18"/>
                <w:szCs w:val="18"/>
                <w:lang w:val="hy-AM"/>
              </w:rPr>
              <w:t xml:space="preserve"> 2007</w:t>
            </w:r>
            <w:r w:rsidRPr="004704E9">
              <w:rPr>
                <w:rFonts w:ascii="GHEA Grapalat" w:hAnsi="GHEA Grapalat" w:cs="Sylfaen"/>
                <w:sz w:val="18"/>
                <w:szCs w:val="18"/>
                <w:lang w:val="hy-AM"/>
              </w:rPr>
              <w:t>թ</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Հունվարի</w:t>
            </w:r>
            <w:r w:rsidRPr="004704E9">
              <w:rPr>
                <w:rFonts w:ascii="GHEA Grapalat" w:hAnsi="GHEA Grapalat" w:cs="Arial"/>
                <w:sz w:val="18"/>
                <w:szCs w:val="18"/>
                <w:lang w:val="hy-AM"/>
              </w:rPr>
              <w:t xml:space="preserve"> 11-</w:t>
            </w:r>
            <w:r w:rsidRPr="004704E9">
              <w:rPr>
                <w:rFonts w:ascii="GHEA Grapalat" w:hAnsi="GHEA Grapalat" w:cs="Sylfaen"/>
                <w:sz w:val="18"/>
                <w:szCs w:val="18"/>
                <w:lang w:val="hy-AM"/>
              </w:rPr>
              <w:t>ի</w:t>
            </w:r>
            <w:r w:rsidRPr="004704E9">
              <w:rPr>
                <w:rFonts w:ascii="GHEA Grapalat" w:hAnsi="GHEA Grapalat" w:cs="Arial"/>
                <w:sz w:val="18"/>
                <w:szCs w:val="18"/>
                <w:lang w:val="hy-AM"/>
              </w:rPr>
              <w:t xml:space="preserve"> N 22-</w:t>
            </w:r>
            <w:r w:rsidRPr="004704E9">
              <w:rPr>
                <w:rFonts w:ascii="GHEA Grapalat" w:hAnsi="GHEA Grapalat" w:cs="Sylfaen"/>
                <w:sz w:val="18"/>
                <w:szCs w:val="18"/>
                <w:lang w:val="hy-AM"/>
              </w:rPr>
              <w:t>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որոշմամբ</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հաստատված</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Հացահատիկին</w:t>
            </w:r>
            <w:r w:rsidRPr="004704E9">
              <w:rPr>
                <w:rFonts w:ascii="GHEA Grapalat" w:hAnsi="GHEA Grapalat" w:cs="Arial"/>
                <w:sz w:val="18"/>
                <w:szCs w:val="18"/>
                <w:lang w:val="hy-AM"/>
              </w:rPr>
              <w:t>,</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դրա</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ար</w:t>
            </w:r>
            <w:r w:rsidRPr="004704E9">
              <w:rPr>
                <w:rFonts w:ascii="GHEA Grapalat" w:hAnsi="GHEA Grapalat" w:cs="Arial"/>
                <w:sz w:val="18"/>
                <w:szCs w:val="18"/>
                <w:lang w:val="hy-AM"/>
              </w:rPr>
              <w:softHyphen/>
            </w:r>
            <w:r w:rsidRPr="004704E9">
              <w:rPr>
                <w:rFonts w:ascii="GHEA Grapalat" w:hAnsi="GHEA Grapalat" w:cs="Sylfaen"/>
                <w:sz w:val="18"/>
                <w:szCs w:val="18"/>
                <w:lang w:val="hy-AM"/>
              </w:rPr>
              <w:t>տադրմանը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պահմանը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վերամշակմանը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և</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օգտահանմանը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ներկայացվող</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պահանջների</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տեխնիկական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կանոնակարգի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և</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Սննդամթերքի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անվտանգության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մասին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ՀՀ</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օրենքի</w:t>
            </w:r>
            <w:r w:rsidRPr="004704E9">
              <w:rPr>
                <w:rFonts w:ascii="GHEA Grapalat" w:hAnsi="GHEA Grapalat" w:cs="Arial"/>
                <w:sz w:val="18"/>
                <w:szCs w:val="18"/>
                <w:lang w:val="hy-AM"/>
              </w:rPr>
              <w:t xml:space="preserve"> 8-</w:t>
            </w:r>
            <w:r w:rsidRPr="004704E9">
              <w:rPr>
                <w:rFonts w:ascii="GHEA Grapalat" w:hAnsi="GHEA Grapalat" w:cs="Sylfaen"/>
                <w:sz w:val="18"/>
                <w:szCs w:val="18"/>
                <w:lang w:val="hy-AM"/>
              </w:rPr>
              <w:t>րդ</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հոդվածի</w:t>
            </w:r>
            <w:r w:rsidRPr="004704E9">
              <w:rPr>
                <w:rFonts w:ascii="GHEA Grapalat" w:hAnsi="GHEA Grapalat" w:cs="Calibri"/>
                <w:sz w:val="18"/>
                <w:szCs w:val="18"/>
                <w:lang w:val="hy-AM"/>
              </w:rPr>
              <w:t>:</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rPr>
              <w:t>71</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71</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 xml:space="preserve">20թ-ից </w:t>
            </w:r>
            <w:r w:rsidR="00E23C76" w:rsidRPr="00E23C76">
              <w:rPr>
                <w:rFonts w:ascii="GHEA Grapalat" w:hAnsi="GHEA Grapalat"/>
                <w:sz w:val="18"/>
                <w:szCs w:val="18"/>
              </w:rPr>
              <w:t>շաբաթական</w:t>
            </w:r>
            <w:r w:rsidRPr="009161BB">
              <w:rPr>
                <w:rFonts w:ascii="GHEA Grapalat" w:hAnsi="GHEA Grapalat"/>
                <w:sz w:val="18"/>
                <w:szCs w:val="18"/>
              </w:rPr>
              <w:t xml:space="preserve">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rPr>
            </w:pPr>
            <w:r w:rsidRPr="009161BB">
              <w:rPr>
                <w:rFonts w:ascii="GHEA Grapalat" w:hAnsi="GHEA Grapalat"/>
                <w:sz w:val="16"/>
                <w:szCs w:val="16"/>
              </w:rPr>
              <w:t>10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153</w:t>
            </w:r>
            <w:r w:rsidRPr="009161BB">
              <w:rPr>
                <w:rFonts w:ascii="GHEA Grapalat" w:hAnsi="GHEA Grapalat"/>
                <w:sz w:val="18"/>
                <w:szCs w:val="18"/>
                <w:lang w:val="ru-RU"/>
              </w:rPr>
              <w:t>31153</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Ոսպ,ամբողջական</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vAlign w:val="center"/>
          </w:tcPr>
          <w:p w:rsidR="009850BA" w:rsidRPr="009850BA" w:rsidRDefault="009850BA" w:rsidP="009850BA">
            <w:pPr>
              <w:rPr>
                <w:rFonts w:ascii="GHEA Grapalat" w:hAnsi="GHEA Grapalat" w:cs="Calibri"/>
                <w:sz w:val="18"/>
                <w:szCs w:val="18"/>
              </w:rPr>
            </w:pPr>
            <w:r w:rsidRPr="004704E9">
              <w:rPr>
                <w:rFonts w:ascii="GHEA Grapalat" w:hAnsi="GHEA Grapalat" w:cs="Sylfaen"/>
                <w:sz w:val="18"/>
                <w:szCs w:val="18"/>
              </w:rPr>
              <w:t>Երեք</w:t>
            </w:r>
            <w:r w:rsidRPr="009850BA">
              <w:rPr>
                <w:rFonts w:ascii="GHEA Grapalat" w:hAnsi="GHEA Grapalat" w:cs="Calibri"/>
                <w:sz w:val="18"/>
                <w:szCs w:val="18"/>
              </w:rPr>
              <w:t xml:space="preserve"> </w:t>
            </w:r>
            <w:r w:rsidRPr="004704E9">
              <w:rPr>
                <w:rFonts w:ascii="GHEA Grapalat" w:hAnsi="GHEA Grapalat" w:cs="Sylfaen"/>
                <w:sz w:val="18"/>
                <w:szCs w:val="18"/>
              </w:rPr>
              <w:t>տեսակի</w:t>
            </w:r>
            <w:r w:rsidRPr="009850BA">
              <w:rPr>
                <w:rFonts w:ascii="GHEA Grapalat" w:hAnsi="GHEA Grapalat" w:cs="Arial"/>
                <w:sz w:val="18"/>
                <w:szCs w:val="18"/>
              </w:rPr>
              <w:t xml:space="preserve">, </w:t>
            </w:r>
            <w:r w:rsidRPr="004704E9">
              <w:rPr>
                <w:rFonts w:ascii="GHEA Grapalat" w:hAnsi="GHEA Grapalat" w:cs="Sylfaen"/>
                <w:sz w:val="18"/>
                <w:szCs w:val="18"/>
              </w:rPr>
              <w:t>համասեռ</w:t>
            </w:r>
            <w:r w:rsidRPr="009850BA">
              <w:rPr>
                <w:rFonts w:ascii="GHEA Grapalat" w:hAnsi="GHEA Grapalat" w:cs="Arial"/>
                <w:sz w:val="18"/>
                <w:szCs w:val="18"/>
              </w:rPr>
              <w:t xml:space="preserve">, </w:t>
            </w:r>
            <w:r w:rsidRPr="004704E9">
              <w:rPr>
                <w:rFonts w:ascii="GHEA Grapalat" w:hAnsi="GHEA Grapalat" w:cs="Sylfaen"/>
                <w:sz w:val="18"/>
                <w:szCs w:val="18"/>
              </w:rPr>
              <w:t>մաքուր</w:t>
            </w:r>
            <w:r w:rsidRPr="009850BA">
              <w:rPr>
                <w:rFonts w:ascii="GHEA Grapalat" w:hAnsi="GHEA Grapalat" w:cs="Arial"/>
                <w:sz w:val="18"/>
                <w:szCs w:val="18"/>
              </w:rPr>
              <w:t xml:space="preserve">, </w:t>
            </w:r>
            <w:r w:rsidRPr="004704E9">
              <w:rPr>
                <w:rFonts w:ascii="GHEA Grapalat" w:hAnsi="GHEA Grapalat" w:cs="Sylfaen"/>
                <w:sz w:val="18"/>
                <w:szCs w:val="18"/>
              </w:rPr>
              <w:t>չոր</w:t>
            </w:r>
            <w:r w:rsidRPr="009850BA">
              <w:rPr>
                <w:rFonts w:ascii="GHEA Grapalat" w:hAnsi="GHEA Grapalat" w:cs="Arial"/>
                <w:sz w:val="18"/>
                <w:szCs w:val="18"/>
              </w:rPr>
              <w:t xml:space="preserve">` </w:t>
            </w:r>
            <w:r w:rsidRPr="004704E9">
              <w:rPr>
                <w:rFonts w:ascii="GHEA Grapalat" w:hAnsi="GHEA Grapalat" w:cs="Sylfaen"/>
                <w:sz w:val="18"/>
                <w:szCs w:val="18"/>
              </w:rPr>
              <w:t>խոնավությունը</w:t>
            </w:r>
            <w:r w:rsidRPr="009850BA">
              <w:rPr>
                <w:rFonts w:ascii="GHEA Grapalat" w:hAnsi="GHEA Grapalat" w:cs="Arial"/>
                <w:sz w:val="18"/>
                <w:szCs w:val="18"/>
              </w:rPr>
              <w:t xml:space="preserve">` 14,0-17,0 % </w:t>
            </w:r>
            <w:r w:rsidRPr="004704E9">
              <w:rPr>
                <w:rFonts w:ascii="GHEA Grapalat" w:hAnsi="GHEA Grapalat" w:cs="Sylfaen"/>
                <w:sz w:val="18"/>
                <w:szCs w:val="18"/>
              </w:rPr>
              <w:t>ոչ</w:t>
            </w:r>
            <w:r w:rsidRPr="009850BA">
              <w:rPr>
                <w:rFonts w:ascii="GHEA Grapalat" w:hAnsi="GHEA Grapalat" w:cs="Arial"/>
                <w:sz w:val="18"/>
                <w:szCs w:val="18"/>
              </w:rPr>
              <w:t xml:space="preserve"> </w:t>
            </w:r>
            <w:r w:rsidRPr="004704E9">
              <w:rPr>
                <w:rFonts w:ascii="GHEA Grapalat" w:hAnsi="GHEA Grapalat" w:cs="Sylfaen"/>
                <w:sz w:val="18"/>
                <w:szCs w:val="18"/>
              </w:rPr>
              <w:lastRenderedPageBreak/>
              <w:t>ավելի</w:t>
            </w:r>
            <w:r w:rsidRPr="009850BA">
              <w:rPr>
                <w:rFonts w:ascii="GHEA Grapalat" w:hAnsi="GHEA Grapalat" w:cs="Arial"/>
                <w:sz w:val="18"/>
                <w:szCs w:val="18"/>
              </w:rPr>
              <w:t>:</w:t>
            </w:r>
            <w:r w:rsidRPr="009850BA">
              <w:rPr>
                <w:rFonts w:ascii="GHEA Grapalat" w:hAnsi="GHEA Grapalat" w:cs="Calibri"/>
                <w:sz w:val="18"/>
                <w:szCs w:val="18"/>
              </w:rPr>
              <w:t xml:space="preserve">  </w:t>
            </w:r>
            <w:r w:rsidRPr="004704E9">
              <w:rPr>
                <w:rFonts w:ascii="GHEA Grapalat" w:hAnsi="GHEA Grapalat" w:cs="Sylfaen"/>
                <w:sz w:val="18"/>
                <w:szCs w:val="18"/>
              </w:rPr>
              <w:t>Փաթեթավորումը</w:t>
            </w:r>
            <w:r w:rsidRPr="009850BA">
              <w:rPr>
                <w:rFonts w:ascii="GHEA Grapalat" w:hAnsi="GHEA Grapalat" w:cs="Arial"/>
                <w:sz w:val="18"/>
                <w:szCs w:val="18"/>
              </w:rPr>
              <w:t xml:space="preserve"> </w:t>
            </w:r>
            <w:r w:rsidRPr="004704E9">
              <w:rPr>
                <w:rFonts w:ascii="GHEA Grapalat" w:hAnsi="GHEA Grapalat" w:cs="Sylfaen"/>
                <w:sz w:val="18"/>
                <w:szCs w:val="18"/>
              </w:rPr>
              <w:t>մինչև</w:t>
            </w:r>
            <w:r w:rsidRPr="009850BA">
              <w:rPr>
                <w:rFonts w:ascii="GHEA Grapalat" w:hAnsi="GHEA Grapalat" w:cs="Arial"/>
                <w:sz w:val="18"/>
                <w:szCs w:val="18"/>
              </w:rPr>
              <w:t xml:space="preserve"> 50 </w:t>
            </w:r>
            <w:r w:rsidRPr="004704E9">
              <w:rPr>
                <w:rFonts w:ascii="GHEA Grapalat" w:hAnsi="GHEA Grapalat" w:cs="Sylfaen"/>
                <w:sz w:val="18"/>
                <w:szCs w:val="18"/>
              </w:rPr>
              <w:t>կգ</w:t>
            </w:r>
            <w:r w:rsidRPr="009850BA">
              <w:rPr>
                <w:rFonts w:ascii="GHEA Grapalat" w:hAnsi="GHEA Grapalat" w:cs="Arial"/>
                <w:sz w:val="18"/>
                <w:szCs w:val="18"/>
              </w:rPr>
              <w:t xml:space="preserve"> </w:t>
            </w:r>
            <w:r w:rsidRPr="004704E9">
              <w:rPr>
                <w:rFonts w:ascii="GHEA Grapalat" w:hAnsi="GHEA Grapalat" w:cs="Sylfaen"/>
                <w:sz w:val="18"/>
                <w:szCs w:val="18"/>
              </w:rPr>
              <w:t>գործարանային</w:t>
            </w:r>
            <w:r w:rsidRPr="009850BA">
              <w:rPr>
                <w:rFonts w:ascii="GHEA Grapalat" w:hAnsi="GHEA Grapalat" w:cs="Calibri"/>
                <w:sz w:val="18"/>
                <w:szCs w:val="18"/>
              </w:rPr>
              <w:t xml:space="preserve"> </w:t>
            </w:r>
            <w:r w:rsidRPr="004704E9">
              <w:rPr>
                <w:rFonts w:ascii="GHEA Grapalat" w:hAnsi="GHEA Grapalat" w:cs="Sylfaen"/>
                <w:sz w:val="18"/>
                <w:szCs w:val="18"/>
              </w:rPr>
              <w:t>պարկերով</w:t>
            </w:r>
            <w:r w:rsidRPr="009850BA">
              <w:rPr>
                <w:rFonts w:ascii="GHEA Grapalat" w:hAnsi="GHEA Grapalat" w:cs="Arial"/>
                <w:sz w:val="18"/>
                <w:szCs w:val="18"/>
              </w:rPr>
              <w:t xml:space="preserve">, </w:t>
            </w:r>
            <w:r w:rsidRPr="004704E9">
              <w:rPr>
                <w:rFonts w:ascii="GHEA Grapalat" w:hAnsi="GHEA Grapalat" w:cs="Sylfaen"/>
                <w:sz w:val="18"/>
                <w:szCs w:val="18"/>
              </w:rPr>
              <w:t>Պիտանելիության</w:t>
            </w:r>
            <w:r w:rsidRPr="009850BA">
              <w:rPr>
                <w:rFonts w:ascii="GHEA Grapalat" w:hAnsi="GHEA Grapalat" w:cs="Arial"/>
                <w:sz w:val="18"/>
                <w:szCs w:val="18"/>
              </w:rPr>
              <w:t xml:space="preserve"> </w:t>
            </w:r>
            <w:r w:rsidRPr="004704E9">
              <w:rPr>
                <w:rFonts w:ascii="GHEA Grapalat" w:hAnsi="GHEA Grapalat" w:cs="Sylfaen"/>
                <w:sz w:val="18"/>
                <w:szCs w:val="18"/>
              </w:rPr>
              <w:t>մնացորդային</w:t>
            </w:r>
            <w:r w:rsidRPr="009850BA">
              <w:rPr>
                <w:rFonts w:ascii="GHEA Grapalat" w:hAnsi="GHEA Grapalat" w:cs="Arial"/>
                <w:sz w:val="18"/>
                <w:szCs w:val="18"/>
              </w:rPr>
              <w:t xml:space="preserve"> </w:t>
            </w:r>
            <w:r w:rsidRPr="004704E9">
              <w:rPr>
                <w:rFonts w:ascii="GHEA Grapalat" w:hAnsi="GHEA Grapalat" w:cs="Sylfaen"/>
                <w:sz w:val="18"/>
                <w:szCs w:val="18"/>
              </w:rPr>
              <w:t>ժամկետը</w:t>
            </w:r>
            <w:r w:rsidRPr="009850BA">
              <w:rPr>
                <w:rFonts w:ascii="GHEA Grapalat" w:hAnsi="GHEA Grapalat" w:cs="Arial"/>
                <w:sz w:val="18"/>
                <w:szCs w:val="18"/>
              </w:rPr>
              <w:t xml:space="preserve"> </w:t>
            </w:r>
            <w:r w:rsidRPr="004704E9">
              <w:rPr>
                <w:rFonts w:ascii="GHEA Grapalat" w:hAnsi="GHEA Grapalat" w:cs="Sylfaen"/>
                <w:sz w:val="18"/>
                <w:szCs w:val="18"/>
              </w:rPr>
              <w:t>ոչ</w:t>
            </w:r>
            <w:r w:rsidRPr="009850BA">
              <w:rPr>
                <w:rFonts w:ascii="GHEA Grapalat" w:hAnsi="GHEA Grapalat" w:cs="Arial"/>
                <w:sz w:val="18"/>
                <w:szCs w:val="18"/>
              </w:rPr>
              <w:t xml:space="preserve"> </w:t>
            </w:r>
            <w:r w:rsidRPr="004704E9">
              <w:rPr>
                <w:rFonts w:ascii="GHEA Grapalat" w:hAnsi="GHEA Grapalat" w:cs="Sylfaen"/>
                <w:sz w:val="18"/>
                <w:szCs w:val="18"/>
              </w:rPr>
              <w:t>պակաս</w:t>
            </w:r>
            <w:r w:rsidRPr="009850BA">
              <w:rPr>
                <w:rFonts w:ascii="GHEA Grapalat" w:hAnsi="GHEA Grapalat" w:cs="Arial"/>
                <w:sz w:val="18"/>
                <w:szCs w:val="18"/>
              </w:rPr>
              <w:t xml:space="preserve"> </w:t>
            </w:r>
            <w:r w:rsidRPr="004704E9">
              <w:rPr>
                <w:rFonts w:ascii="GHEA Grapalat" w:hAnsi="GHEA Grapalat" w:cs="Sylfaen"/>
                <w:sz w:val="18"/>
                <w:szCs w:val="18"/>
              </w:rPr>
              <w:t>քան</w:t>
            </w:r>
            <w:r w:rsidRPr="009850BA">
              <w:rPr>
                <w:rFonts w:ascii="GHEA Grapalat" w:hAnsi="GHEA Grapalat" w:cs="Arial"/>
                <w:sz w:val="18"/>
                <w:szCs w:val="18"/>
              </w:rPr>
              <w:t xml:space="preserve"> 70 %</w:t>
            </w:r>
            <w:r w:rsidRPr="004704E9">
              <w:rPr>
                <w:rFonts w:ascii="GHEA Grapalat" w:hAnsi="GHEA Grapalat" w:cs="Tahoma"/>
                <w:sz w:val="18"/>
                <w:szCs w:val="18"/>
              </w:rPr>
              <w:t>։</w:t>
            </w:r>
            <w:r w:rsidRPr="009850BA">
              <w:rPr>
                <w:rFonts w:ascii="GHEA Grapalat" w:hAnsi="GHEA Grapalat" w:cs="Calibri"/>
                <w:sz w:val="18"/>
                <w:szCs w:val="18"/>
              </w:rPr>
              <w:t xml:space="preserve"> </w:t>
            </w:r>
            <w:r w:rsidRPr="004704E9">
              <w:rPr>
                <w:rFonts w:ascii="GHEA Grapalat" w:hAnsi="GHEA Grapalat" w:cs="Sylfaen"/>
                <w:sz w:val="18"/>
                <w:szCs w:val="18"/>
              </w:rPr>
              <w:t>Անվտանգությունը</w:t>
            </w:r>
            <w:r w:rsidRPr="009850BA">
              <w:rPr>
                <w:rFonts w:ascii="GHEA Grapalat" w:hAnsi="GHEA Grapalat" w:cs="Arial"/>
                <w:sz w:val="18"/>
                <w:szCs w:val="18"/>
              </w:rPr>
              <w:t xml:space="preserve">` </w:t>
            </w:r>
            <w:r w:rsidRPr="004704E9">
              <w:rPr>
                <w:rFonts w:ascii="GHEA Grapalat" w:hAnsi="GHEA Grapalat" w:cs="Sylfaen"/>
                <w:sz w:val="18"/>
                <w:szCs w:val="18"/>
              </w:rPr>
              <w:t>ըստ</w:t>
            </w:r>
            <w:r w:rsidRPr="009850BA">
              <w:rPr>
                <w:rFonts w:ascii="GHEA Grapalat" w:hAnsi="GHEA Grapalat" w:cs="Arial"/>
                <w:sz w:val="18"/>
                <w:szCs w:val="18"/>
              </w:rPr>
              <w:t xml:space="preserve"> </w:t>
            </w:r>
            <w:r w:rsidRPr="004704E9">
              <w:rPr>
                <w:rFonts w:ascii="GHEA Grapalat" w:hAnsi="GHEA Grapalat" w:cs="Arial"/>
                <w:sz w:val="18"/>
                <w:szCs w:val="18"/>
              </w:rPr>
              <w:t>N</w:t>
            </w:r>
            <w:r w:rsidRPr="009850BA">
              <w:rPr>
                <w:rFonts w:ascii="GHEA Grapalat" w:hAnsi="GHEA Grapalat" w:cs="Arial"/>
                <w:sz w:val="18"/>
                <w:szCs w:val="18"/>
              </w:rPr>
              <w:t xml:space="preserve"> 2-</w:t>
            </w:r>
            <w:r w:rsidRPr="004704E9">
              <w:rPr>
                <w:rFonts w:ascii="GHEA Grapalat" w:hAnsi="GHEA Grapalat" w:cs="Arial"/>
                <w:sz w:val="18"/>
                <w:szCs w:val="18"/>
              </w:rPr>
              <w:t>III</w:t>
            </w:r>
            <w:r w:rsidRPr="009850BA">
              <w:rPr>
                <w:rFonts w:ascii="GHEA Grapalat" w:hAnsi="GHEA Grapalat" w:cs="Arial"/>
                <w:sz w:val="18"/>
                <w:szCs w:val="18"/>
              </w:rPr>
              <w:t xml:space="preserve">-4.9-01-2010 </w:t>
            </w:r>
            <w:r w:rsidRPr="004704E9">
              <w:rPr>
                <w:rFonts w:ascii="GHEA Grapalat" w:hAnsi="GHEA Grapalat" w:cs="Sylfaen"/>
                <w:sz w:val="18"/>
                <w:szCs w:val="18"/>
              </w:rPr>
              <w:t>հիգիենիկ</w:t>
            </w:r>
            <w:r w:rsidRPr="009850BA">
              <w:rPr>
                <w:rFonts w:ascii="GHEA Grapalat" w:hAnsi="GHEA Grapalat" w:cs="Arial"/>
                <w:sz w:val="18"/>
                <w:szCs w:val="18"/>
              </w:rPr>
              <w:t xml:space="preserve"> </w:t>
            </w:r>
            <w:r w:rsidRPr="004704E9">
              <w:rPr>
                <w:rFonts w:ascii="GHEA Grapalat" w:hAnsi="GHEA Grapalat" w:cs="Sylfaen"/>
                <w:sz w:val="18"/>
                <w:szCs w:val="18"/>
              </w:rPr>
              <w:t>նորմատիվների</w:t>
            </w:r>
            <w:r w:rsidRPr="009850BA">
              <w:rPr>
                <w:rFonts w:ascii="GHEA Grapalat" w:hAnsi="GHEA Grapalat" w:cs="Arial"/>
                <w:sz w:val="18"/>
                <w:szCs w:val="18"/>
              </w:rPr>
              <w:t xml:space="preserve"> </w:t>
            </w:r>
            <w:r w:rsidRPr="004704E9">
              <w:rPr>
                <w:rFonts w:ascii="GHEA Grapalat" w:hAnsi="GHEA Grapalat" w:cs="Sylfaen"/>
                <w:sz w:val="18"/>
                <w:szCs w:val="18"/>
              </w:rPr>
              <w:t>և</w:t>
            </w:r>
            <w:r w:rsidRPr="009850BA">
              <w:rPr>
                <w:rFonts w:ascii="GHEA Grapalat" w:hAnsi="GHEA Grapalat" w:cs="Arial"/>
                <w:sz w:val="18"/>
                <w:szCs w:val="18"/>
              </w:rPr>
              <w:t xml:space="preserve"> «</w:t>
            </w:r>
            <w:r w:rsidRPr="004704E9">
              <w:rPr>
                <w:rFonts w:ascii="GHEA Grapalat" w:hAnsi="GHEA Grapalat" w:cs="Sylfaen"/>
                <w:sz w:val="18"/>
                <w:szCs w:val="18"/>
              </w:rPr>
              <w:t>Սննդամթերքի</w:t>
            </w:r>
            <w:r w:rsidRPr="009850BA">
              <w:rPr>
                <w:rFonts w:ascii="GHEA Grapalat" w:hAnsi="GHEA Grapalat" w:cs="Calibri"/>
                <w:sz w:val="18"/>
                <w:szCs w:val="18"/>
              </w:rPr>
              <w:t xml:space="preserve"> </w:t>
            </w:r>
            <w:r w:rsidRPr="004704E9">
              <w:rPr>
                <w:rFonts w:ascii="GHEA Grapalat" w:hAnsi="GHEA Grapalat" w:cs="Sylfaen"/>
                <w:sz w:val="18"/>
                <w:szCs w:val="18"/>
              </w:rPr>
              <w:t>անվտանգության</w:t>
            </w:r>
            <w:r w:rsidRPr="009850BA">
              <w:rPr>
                <w:rFonts w:ascii="GHEA Grapalat" w:hAnsi="GHEA Grapalat" w:cs="Arial"/>
                <w:sz w:val="18"/>
                <w:szCs w:val="18"/>
              </w:rPr>
              <w:t xml:space="preserve"> </w:t>
            </w:r>
            <w:r w:rsidRPr="004704E9">
              <w:rPr>
                <w:rFonts w:ascii="GHEA Grapalat" w:hAnsi="GHEA Grapalat" w:cs="Sylfaen"/>
                <w:sz w:val="18"/>
                <w:szCs w:val="18"/>
              </w:rPr>
              <w:t>մասին</w:t>
            </w:r>
            <w:r w:rsidRPr="009850BA">
              <w:rPr>
                <w:rFonts w:ascii="GHEA Grapalat" w:hAnsi="GHEA Grapalat" w:cs="Arial"/>
                <w:sz w:val="18"/>
                <w:szCs w:val="18"/>
              </w:rPr>
              <w:t xml:space="preserve">» </w:t>
            </w:r>
            <w:r w:rsidRPr="004704E9">
              <w:rPr>
                <w:rFonts w:ascii="GHEA Grapalat" w:hAnsi="GHEA Grapalat" w:cs="Sylfaen"/>
                <w:sz w:val="18"/>
                <w:szCs w:val="18"/>
              </w:rPr>
              <w:t>ՀՀ</w:t>
            </w:r>
            <w:r w:rsidRPr="009850BA">
              <w:rPr>
                <w:rFonts w:ascii="GHEA Grapalat" w:hAnsi="GHEA Grapalat" w:cs="Arial"/>
                <w:sz w:val="18"/>
                <w:szCs w:val="18"/>
              </w:rPr>
              <w:t xml:space="preserve"> </w:t>
            </w:r>
            <w:r w:rsidRPr="004704E9">
              <w:rPr>
                <w:rFonts w:ascii="GHEA Grapalat" w:hAnsi="GHEA Grapalat" w:cs="Sylfaen"/>
                <w:sz w:val="18"/>
                <w:szCs w:val="18"/>
              </w:rPr>
              <w:t>օրենքի</w:t>
            </w:r>
            <w:r w:rsidRPr="009850BA">
              <w:rPr>
                <w:rFonts w:ascii="GHEA Grapalat" w:hAnsi="GHEA Grapalat" w:cs="Arial"/>
                <w:sz w:val="18"/>
                <w:szCs w:val="18"/>
              </w:rPr>
              <w:t xml:space="preserve"> 8-</w:t>
            </w:r>
            <w:r w:rsidRPr="004704E9">
              <w:rPr>
                <w:rFonts w:ascii="GHEA Grapalat" w:hAnsi="GHEA Grapalat" w:cs="Sylfaen"/>
                <w:sz w:val="18"/>
                <w:szCs w:val="18"/>
              </w:rPr>
              <w:t>րդ</w:t>
            </w:r>
            <w:r w:rsidRPr="009850BA">
              <w:rPr>
                <w:rFonts w:ascii="GHEA Grapalat" w:hAnsi="GHEA Grapalat" w:cs="Arial"/>
                <w:sz w:val="18"/>
                <w:szCs w:val="18"/>
              </w:rPr>
              <w:t xml:space="preserve"> </w:t>
            </w:r>
            <w:r w:rsidRPr="004704E9">
              <w:rPr>
                <w:rFonts w:ascii="GHEA Grapalat" w:hAnsi="GHEA Grapalat" w:cs="Sylfaen"/>
                <w:sz w:val="18"/>
                <w:szCs w:val="18"/>
              </w:rPr>
              <w:t>հոդվածի</w:t>
            </w:r>
            <w:r w:rsidRPr="004704E9">
              <w:rPr>
                <w:rFonts w:ascii="GHEA Grapalat" w:hAnsi="GHEA Grapalat" w:cs="Tahoma"/>
                <w:sz w:val="18"/>
                <w:szCs w:val="18"/>
              </w:rPr>
              <w:t>։</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lastRenderedPageBreak/>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rPr>
              <w:t>50</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lastRenderedPageBreak/>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lastRenderedPageBreak/>
              <w:t>50</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 xml:space="preserve">20թ-ից </w:t>
            </w:r>
            <w:r w:rsidR="00E23C76" w:rsidRPr="00E23C76">
              <w:rPr>
                <w:rFonts w:ascii="GHEA Grapalat" w:hAnsi="GHEA Grapalat"/>
                <w:sz w:val="18"/>
                <w:szCs w:val="18"/>
              </w:rPr>
              <w:lastRenderedPageBreak/>
              <w:t>շաբաթական</w:t>
            </w:r>
            <w:r w:rsidRPr="009161BB">
              <w:rPr>
                <w:rFonts w:ascii="GHEA Grapalat" w:hAnsi="GHEA Grapalat"/>
                <w:sz w:val="18"/>
                <w:szCs w:val="18"/>
              </w:rPr>
              <w:t xml:space="preserve">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rPr>
            </w:pPr>
            <w:r w:rsidRPr="009161BB">
              <w:rPr>
                <w:rFonts w:ascii="GHEA Grapalat" w:hAnsi="GHEA Grapalat"/>
                <w:sz w:val="16"/>
                <w:szCs w:val="16"/>
              </w:rPr>
              <w:lastRenderedPageBreak/>
              <w:t>11</w:t>
            </w:r>
          </w:p>
        </w:tc>
        <w:tc>
          <w:tcPr>
            <w:tcW w:w="1276" w:type="dxa"/>
            <w:vAlign w:val="center"/>
          </w:tcPr>
          <w:p w:rsidR="009850BA" w:rsidRPr="009850BA" w:rsidRDefault="009850BA" w:rsidP="009850BA">
            <w:pPr>
              <w:jc w:val="center"/>
              <w:rPr>
                <w:rFonts w:ascii="GHEA Grapalat" w:hAnsi="GHEA Grapalat"/>
                <w:sz w:val="18"/>
                <w:szCs w:val="18"/>
              </w:rPr>
            </w:pPr>
            <w:r w:rsidRPr="009161BB">
              <w:rPr>
                <w:rFonts w:ascii="GHEA Grapalat" w:hAnsi="GHEA Grapalat"/>
                <w:sz w:val="18"/>
                <w:szCs w:val="18"/>
              </w:rPr>
              <w:t>153</w:t>
            </w:r>
            <w:r>
              <w:rPr>
                <w:rFonts w:ascii="GHEA Grapalat" w:hAnsi="GHEA Grapalat"/>
                <w:sz w:val="18"/>
                <w:szCs w:val="18"/>
              </w:rPr>
              <w:t>11100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կարտոֆիլ</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212668" w:rsidRDefault="009850BA" w:rsidP="009850BA">
            <w:pPr>
              <w:jc w:val="both"/>
              <w:rPr>
                <w:rFonts w:ascii="GHEA Grapalat" w:hAnsi="GHEA Grapalat" w:cs="Sylfaen"/>
                <w:sz w:val="18"/>
                <w:szCs w:val="18"/>
                <w:lang w:val="hy-AM"/>
              </w:rPr>
            </w:pPr>
            <w:r w:rsidRPr="004704E9">
              <w:rPr>
                <w:rFonts w:ascii="GHEA Grapalat" w:hAnsi="GHEA Grapalat" w:cs="Arial Unicode"/>
                <w:color w:val="000000"/>
                <w:sz w:val="18"/>
                <w:szCs w:val="18"/>
                <w:lang w:val="hy-AM" w:eastAsia="ru-RU"/>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r w:rsidRPr="00212668">
              <w:rPr>
                <w:rFonts w:ascii="GHEA Grapalat" w:hAnsi="GHEA Grapalat"/>
                <w:color w:val="000000"/>
                <w:sz w:val="18"/>
                <w:szCs w:val="18"/>
                <w:shd w:val="clear" w:color="auto" w:fill="FFFFFF"/>
                <w:lang w:val="hy-AM"/>
              </w:rPr>
              <w:t>:</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rPr>
              <w:t>566</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566</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w:t>
            </w:r>
            <w:r w:rsidR="00E23C76" w:rsidRPr="00E23C76">
              <w:rPr>
                <w:rFonts w:ascii="GHEA Grapalat" w:hAnsi="GHEA Grapalat"/>
                <w:sz w:val="18"/>
                <w:szCs w:val="18"/>
              </w:rPr>
              <w:t>շաբաթական</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rPr>
            </w:pPr>
            <w:r w:rsidRPr="009161BB">
              <w:rPr>
                <w:rFonts w:ascii="GHEA Grapalat" w:hAnsi="GHEA Grapalat"/>
                <w:sz w:val="16"/>
                <w:szCs w:val="16"/>
              </w:rPr>
              <w:t>12</w:t>
            </w:r>
          </w:p>
        </w:tc>
        <w:tc>
          <w:tcPr>
            <w:tcW w:w="1276" w:type="dxa"/>
            <w:vAlign w:val="center"/>
          </w:tcPr>
          <w:p w:rsidR="009850BA" w:rsidRPr="009161BB" w:rsidRDefault="009850BA" w:rsidP="008B5C9C">
            <w:pPr>
              <w:jc w:val="center"/>
              <w:rPr>
                <w:rFonts w:ascii="GHEA Grapalat" w:hAnsi="GHEA Grapalat"/>
                <w:sz w:val="18"/>
                <w:szCs w:val="18"/>
                <w:lang w:val="ru-RU"/>
              </w:rPr>
            </w:pPr>
            <w:r>
              <w:rPr>
                <w:rFonts w:ascii="GHEA Grapalat" w:hAnsi="GHEA Grapalat"/>
                <w:sz w:val="18"/>
                <w:szCs w:val="18"/>
                <w:lang w:val="ru-RU"/>
              </w:rPr>
              <w:t>15</w:t>
            </w:r>
            <w:r>
              <w:rPr>
                <w:rFonts w:ascii="GHEA Grapalat" w:hAnsi="GHEA Grapalat"/>
                <w:sz w:val="18"/>
                <w:szCs w:val="18"/>
              </w:rPr>
              <w:t>4</w:t>
            </w:r>
            <w:r>
              <w:rPr>
                <w:rFonts w:ascii="GHEA Grapalat" w:hAnsi="GHEA Grapalat"/>
                <w:sz w:val="18"/>
                <w:szCs w:val="18"/>
                <w:lang w:val="ru-RU"/>
              </w:rPr>
              <w:t>1</w:t>
            </w:r>
            <w:r>
              <w:rPr>
                <w:rFonts w:ascii="GHEA Grapalat" w:hAnsi="GHEA Grapalat"/>
                <w:sz w:val="18"/>
                <w:szCs w:val="18"/>
              </w:rPr>
              <w:t>115</w:t>
            </w:r>
            <w:r w:rsidRPr="009161BB">
              <w:rPr>
                <w:rFonts w:ascii="GHEA Grapalat" w:hAnsi="GHEA Grapalat"/>
                <w:sz w:val="18"/>
                <w:szCs w:val="18"/>
                <w:lang w:val="ru-RU"/>
              </w:rPr>
              <w:t>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Բուսական յուղ   /</w:t>
            </w:r>
            <w:r w:rsidRPr="009850BA">
              <w:rPr>
                <w:rFonts w:ascii="GHEA Grapalat" w:hAnsi="GHEA Grapalat" w:cs="Sylfaen"/>
                <w:sz w:val="18"/>
                <w:szCs w:val="18"/>
              </w:rPr>
              <w:t>ձեթ</w:t>
            </w:r>
            <w:r w:rsidRPr="009850BA">
              <w:rPr>
                <w:rFonts w:ascii="GHEA Grapalat" w:hAnsi="GHEA Grapalat" w:cs="Arial AM"/>
                <w:sz w:val="18"/>
                <w:szCs w:val="18"/>
                <w:lang w:val="ru-RU"/>
              </w:rPr>
              <w:t xml:space="preserve">, </w:t>
            </w:r>
            <w:r w:rsidRPr="009850BA">
              <w:rPr>
                <w:rFonts w:ascii="GHEA Grapalat" w:hAnsi="GHEA Grapalat" w:cs="Sylfaen"/>
                <w:sz w:val="18"/>
                <w:szCs w:val="18"/>
                <w:lang w:val="ru-RU"/>
              </w:rPr>
              <w:t>արևածաղկի /</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Sylfaen"/>
                <w:color w:val="000000"/>
                <w:sz w:val="18"/>
                <w:szCs w:val="18"/>
              </w:rPr>
            </w:pPr>
            <w:r w:rsidRPr="004704E9">
              <w:rPr>
                <w:rFonts w:ascii="GHEA Grapalat" w:hAnsi="GHEA Grapalat" w:cs="Sylfaen"/>
                <w:sz w:val="18"/>
                <w:szCs w:val="18"/>
                <w:lang w:val="hy-AM"/>
              </w:rPr>
              <w:t>Պատրաստված</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արևածաղկի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սերմերի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լուծամզման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և</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ճզմման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եղանակով</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բարձր</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տեսակի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զտված</w:t>
            </w:r>
            <w:r w:rsidRPr="004704E9">
              <w:rPr>
                <w:rFonts w:ascii="GHEA Grapalat" w:hAnsi="GHEA Grapalat" w:cs="Arial"/>
                <w:sz w:val="18"/>
                <w:szCs w:val="18"/>
                <w:lang w:val="hy-AM"/>
              </w:rPr>
              <w:t>,</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հոտազերծված</w:t>
            </w:r>
            <w:r w:rsidRPr="004704E9">
              <w:rPr>
                <w:rFonts w:ascii="GHEA Grapalat" w:hAnsi="GHEA Grapalat" w:cs="Arial"/>
                <w:sz w:val="18"/>
                <w:szCs w:val="18"/>
                <w:lang w:val="hy-AM"/>
              </w:rPr>
              <w:t xml:space="preserve"> , </w:t>
            </w:r>
            <w:r w:rsidRPr="004704E9">
              <w:rPr>
                <w:rFonts w:ascii="GHEA Grapalat" w:hAnsi="GHEA Grapalat" w:cs="Sylfaen"/>
                <w:sz w:val="18"/>
                <w:szCs w:val="18"/>
                <w:lang w:val="hy-AM"/>
              </w:rPr>
              <w:t>փաթեթավորումը</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շշալցված</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մինչև</w:t>
            </w:r>
            <w:r w:rsidRPr="004704E9">
              <w:rPr>
                <w:rFonts w:ascii="GHEA Grapalat" w:hAnsi="GHEA Grapalat" w:cs="Arial"/>
                <w:sz w:val="18"/>
                <w:szCs w:val="18"/>
                <w:lang w:val="hy-AM"/>
              </w:rPr>
              <w:t xml:space="preserve"> 5</w:t>
            </w:r>
            <w:r w:rsidRPr="004704E9">
              <w:rPr>
                <w:rFonts w:ascii="GHEA Grapalat" w:hAnsi="GHEA Grapalat" w:cs="Sylfaen"/>
                <w:sz w:val="18"/>
                <w:szCs w:val="18"/>
                <w:lang w:val="hy-AM"/>
              </w:rPr>
              <w:t>լ</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տարողություններում</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ԳՕՍՏ</w:t>
            </w:r>
            <w:r w:rsidRPr="004704E9">
              <w:rPr>
                <w:rFonts w:ascii="GHEA Grapalat" w:hAnsi="GHEA Grapalat" w:cs="Calibri"/>
                <w:sz w:val="18"/>
                <w:szCs w:val="18"/>
                <w:lang w:val="hy-AM"/>
              </w:rPr>
              <w:t xml:space="preserve"> 1129-93</w:t>
            </w:r>
            <w:r w:rsidRPr="004704E9">
              <w:rPr>
                <w:rFonts w:ascii="GHEA Grapalat" w:hAnsi="GHEA Grapalat" w:cs="Tahoma"/>
                <w:sz w:val="18"/>
                <w:szCs w:val="18"/>
                <w:lang w:val="hy-AM"/>
              </w:rPr>
              <w:t>։</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Անվտանգությունը՝</w:t>
            </w:r>
            <w:r w:rsidRPr="004704E9">
              <w:rPr>
                <w:rFonts w:ascii="GHEA Grapalat" w:hAnsi="GHEA Grapalat" w:cs="Arial"/>
                <w:sz w:val="18"/>
                <w:szCs w:val="18"/>
                <w:lang w:val="hy-AM"/>
              </w:rPr>
              <w:t xml:space="preserve"> N 2-III-4.9-01-2010 </w:t>
            </w:r>
            <w:r w:rsidRPr="004704E9">
              <w:rPr>
                <w:rFonts w:ascii="GHEA Grapalat" w:hAnsi="GHEA Grapalat" w:cs="Sylfaen"/>
                <w:sz w:val="18"/>
                <w:szCs w:val="18"/>
                <w:lang w:val="hy-AM"/>
              </w:rPr>
              <w:t>հիգիենիկ</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նորմատիվների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և</w:t>
            </w:r>
            <w:r w:rsidRPr="004704E9">
              <w:rPr>
                <w:rFonts w:ascii="GHEA Grapalat" w:hAnsi="GHEA Grapalat" w:cs="Calibri"/>
                <w:sz w:val="18"/>
                <w:szCs w:val="18"/>
                <w:lang w:val="hy-AM"/>
              </w:rPr>
              <w:t xml:space="preserve"> “</w:t>
            </w:r>
            <w:r w:rsidRPr="004704E9">
              <w:rPr>
                <w:rFonts w:ascii="GHEA Grapalat" w:hAnsi="GHEA Grapalat" w:cs="Sylfaen"/>
                <w:sz w:val="18"/>
                <w:szCs w:val="18"/>
                <w:lang w:val="hy-AM"/>
              </w:rPr>
              <w:t>Սննդամթերքի</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անվտանգության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մասին</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ՀՀ</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օրենքի</w:t>
            </w:r>
            <w:r w:rsidRPr="004704E9">
              <w:rPr>
                <w:rFonts w:ascii="GHEA Grapalat" w:hAnsi="GHEA Grapalat" w:cs="Arial"/>
                <w:sz w:val="18"/>
                <w:szCs w:val="18"/>
                <w:lang w:val="hy-AM"/>
              </w:rPr>
              <w:t xml:space="preserve"> 8-</w:t>
            </w:r>
            <w:r w:rsidRPr="004704E9">
              <w:rPr>
                <w:rFonts w:ascii="GHEA Grapalat" w:hAnsi="GHEA Grapalat" w:cs="Sylfaen"/>
                <w:sz w:val="18"/>
                <w:szCs w:val="18"/>
                <w:lang w:val="hy-AM"/>
              </w:rPr>
              <w:t>րդ</w:t>
            </w:r>
            <w:r w:rsidRPr="004704E9">
              <w:rPr>
                <w:rFonts w:ascii="GHEA Grapalat" w:hAnsi="GHEA Grapalat" w:cs="Arial"/>
                <w:sz w:val="18"/>
                <w:szCs w:val="18"/>
                <w:lang w:val="hy-AM"/>
              </w:rPr>
              <w:t xml:space="preserve"> </w:t>
            </w:r>
            <w:r w:rsidRPr="004704E9">
              <w:rPr>
                <w:rFonts w:ascii="GHEA Grapalat" w:hAnsi="GHEA Grapalat" w:cs="Sylfaen"/>
                <w:sz w:val="18"/>
                <w:szCs w:val="18"/>
                <w:lang w:val="hy-AM"/>
              </w:rPr>
              <w:t>հոդվածի։</w:t>
            </w:r>
            <w:r w:rsidRPr="004704E9">
              <w:rPr>
                <w:rFonts w:ascii="GHEA Grapalat" w:hAnsi="GHEA Grapalat" w:cs="Arial"/>
                <w:sz w:val="18"/>
                <w:szCs w:val="18"/>
                <w:lang w:val="hy-AM"/>
              </w:rPr>
              <w:t xml:space="preserve"> </w:t>
            </w:r>
            <w:r w:rsidRPr="004704E9">
              <w:rPr>
                <w:rFonts w:ascii="GHEA Grapalat" w:hAnsi="GHEA Grapalat" w:cs="Sylfaen"/>
                <w:sz w:val="18"/>
                <w:szCs w:val="18"/>
              </w:rPr>
              <w:t>Պիտանելիության</w:t>
            </w:r>
            <w:r w:rsidRPr="004704E9">
              <w:rPr>
                <w:rFonts w:ascii="GHEA Grapalat" w:hAnsi="GHEA Grapalat" w:cs="Calibri"/>
                <w:sz w:val="18"/>
                <w:szCs w:val="18"/>
              </w:rPr>
              <w:t xml:space="preserve"> </w:t>
            </w:r>
            <w:r w:rsidRPr="004704E9">
              <w:rPr>
                <w:rFonts w:ascii="GHEA Grapalat" w:hAnsi="GHEA Grapalat" w:cs="Sylfaen"/>
                <w:sz w:val="18"/>
                <w:szCs w:val="18"/>
              </w:rPr>
              <w:t>մնացորդային</w:t>
            </w:r>
            <w:r w:rsidRPr="004704E9">
              <w:rPr>
                <w:rFonts w:ascii="GHEA Grapalat" w:hAnsi="GHEA Grapalat" w:cs="Arial"/>
                <w:sz w:val="18"/>
                <w:szCs w:val="18"/>
              </w:rPr>
              <w:t xml:space="preserve"> </w:t>
            </w:r>
            <w:r w:rsidRPr="004704E9">
              <w:rPr>
                <w:rFonts w:ascii="GHEA Grapalat" w:hAnsi="GHEA Grapalat" w:cs="Sylfaen"/>
                <w:sz w:val="18"/>
                <w:szCs w:val="18"/>
              </w:rPr>
              <w:t>ժամկետը</w:t>
            </w:r>
            <w:r w:rsidRPr="004704E9">
              <w:rPr>
                <w:rFonts w:ascii="GHEA Grapalat" w:hAnsi="GHEA Grapalat" w:cs="Arial"/>
                <w:sz w:val="18"/>
                <w:szCs w:val="18"/>
              </w:rPr>
              <w:t xml:space="preserve"> </w:t>
            </w:r>
            <w:r w:rsidRPr="004704E9">
              <w:rPr>
                <w:rFonts w:ascii="GHEA Grapalat" w:hAnsi="GHEA Grapalat" w:cs="Sylfaen"/>
                <w:sz w:val="18"/>
                <w:szCs w:val="18"/>
              </w:rPr>
              <w:t>ոչ</w:t>
            </w:r>
            <w:r w:rsidRPr="004704E9">
              <w:rPr>
                <w:rFonts w:ascii="GHEA Grapalat" w:hAnsi="GHEA Grapalat" w:cs="Arial"/>
                <w:sz w:val="18"/>
                <w:szCs w:val="18"/>
              </w:rPr>
              <w:t xml:space="preserve"> </w:t>
            </w:r>
            <w:r w:rsidRPr="004704E9">
              <w:rPr>
                <w:rFonts w:ascii="GHEA Grapalat" w:hAnsi="GHEA Grapalat" w:cs="Sylfaen"/>
                <w:sz w:val="18"/>
                <w:szCs w:val="18"/>
              </w:rPr>
              <w:t>պակաս</w:t>
            </w:r>
            <w:r w:rsidRPr="004704E9">
              <w:rPr>
                <w:rFonts w:ascii="GHEA Grapalat" w:hAnsi="GHEA Grapalat" w:cs="Arial"/>
                <w:sz w:val="18"/>
                <w:szCs w:val="18"/>
              </w:rPr>
              <w:t xml:space="preserve"> </w:t>
            </w:r>
            <w:r w:rsidRPr="004704E9">
              <w:rPr>
                <w:rFonts w:ascii="GHEA Grapalat" w:hAnsi="GHEA Grapalat" w:cs="Sylfaen"/>
                <w:sz w:val="18"/>
                <w:szCs w:val="18"/>
              </w:rPr>
              <w:t>քան</w:t>
            </w:r>
            <w:r w:rsidRPr="004704E9">
              <w:rPr>
                <w:rFonts w:ascii="GHEA Grapalat" w:hAnsi="GHEA Grapalat" w:cs="Arial"/>
                <w:sz w:val="18"/>
                <w:szCs w:val="18"/>
              </w:rPr>
              <w:t xml:space="preserve"> 80 </w:t>
            </w:r>
            <w:r w:rsidRPr="004704E9">
              <w:rPr>
                <w:rFonts w:ascii="GHEA Grapalat" w:hAnsi="GHEA Grapalat" w:cs="Calibri"/>
                <w:sz w:val="18"/>
                <w:szCs w:val="18"/>
              </w:rPr>
              <w:t>%</w:t>
            </w:r>
          </w:p>
        </w:tc>
        <w:tc>
          <w:tcPr>
            <w:tcW w:w="992"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t>լիտր</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rPr>
            </w:pPr>
            <w:r>
              <w:rPr>
                <w:rFonts w:ascii="GHEA Grapalat" w:hAnsi="GHEA Grapalat"/>
                <w:sz w:val="18"/>
                <w:szCs w:val="18"/>
              </w:rPr>
              <w:t>55</w:t>
            </w:r>
            <w:r w:rsidR="009850BA" w:rsidRPr="009161BB">
              <w:rPr>
                <w:rFonts w:ascii="GHEA Grapalat" w:hAnsi="GHEA Grapalat"/>
                <w:sz w:val="18"/>
                <w:szCs w:val="18"/>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55</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rPr>
            </w:pPr>
            <w:r w:rsidRPr="009161BB">
              <w:rPr>
                <w:rFonts w:ascii="GHEA Grapalat" w:hAnsi="GHEA Grapalat"/>
                <w:sz w:val="16"/>
                <w:szCs w:val="16"/>
              </w:rPr>
              <w:t>13</w:t>
            </w:r>
          </w:p>
        </w:tc>
        <w:tc>
          <w:tcPr>
            <w:tcW w:w="1276" w:type="dxa"/>
            <w:vAlign w:val="center"/>
          </w:tcPr>
          <w:p w:rsidR="009850BA" w:rsidRPr="009850BA" w:rsidRDefault="009850BA" w:rsidP="008B5C9C">
            <w:pPr>
              <w:jc w:val="center"/>
              <w:rPr>
                <w:rFonts w:ascii="GHEA Grapalat" w:hAnsi="GHEA Grapalat"/>
                <w:sz w:val="18"/>
                <w:szCs w:val="18"/>
              </w:rPr>
            </w:pPr>
            <w:r w:rsidRPr="009161BB">
              <w:rPr>
                <w:rFonts w:ascii="GHEA Grapalat" w:hAnsi="GHEA Grapalat"/>
                <w:sz w:val="18"/>
                <w:szCs w:val="18"/>
              </w:rPr>
              <w:t>15</w:t>
            </w:r>
            <w:r>
              <w:rPr>
                <w:rFonts w:ascii="GHEA Grapalat" w:hAnsi="GHEA Grapalat"/>
                <w:sz w:val="18"/>
                <w:szCs w:val="18"/>
              </w:rPr>
              <w:t>112160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cs="Sylfaen"/>
                <w:sz w:val="18"/>
                <w:szCs w:val="18"/>
                <w:lang w:val="ru-RU"/>
              </w:rPr>
              <w:t>Հավի միս</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9850BA" w:rsidRDefault="009850BA" w:rsidP="009850BA">
            <w:pPr>
              <w:jc w:val="both"/>
              <w:rPr>
                <w:rFonts w:ascii="GHEA Grapalat" w:hAnsi="GHEA Grapalat" w:cs="Sylfaen"/>
                <w:color w:val="000000"/>
                <w:sz w:val="18"/>
                <w:szCs w:val="18"/>
              </w:rPr>
            </w:pPr>
            <w:r w:rsidRPr="00DF338A">
              <w:rPr>
                <w:rFonts w:ascii="GHEA Grapalat" w:hAnsi="GHEA Grapalat"/>
                <w:color w:val="000000"/>
                <w:sz w:val="18"/>
                <w:szCs w:val="18"/>
              </w:rPr>
              <w:t>Բրոյլեր</w:t>
            </w:r>
            <w:r w:rsidRPr="009850BA">
              <w:rPr>
                <w:rFonts w:ascii="GHEA Grapalat" w:hAnsi="GHEA Grapalat"/>
                <w:color w:val="000000"/>
                <w:sz w:val="18"/>
                <w:szCs w:val="18"/>
              </w:rPr>
              <w:t xml:space="preserve"> </w:t>
            </w:r>
            <w:r w:rsidRPr="00DF338A">
              <w:rPr>
                <w:rFonts w:ascii="GHEA Grapalat" w:hAnsi="GHEA Grapalat"/>
                <w:color w:val="000000"/>
                <w:sz w:val="18"/>
                <w:szCs w:val="18"/>
              </w:rPr>
              <w:t>տիպի</w:t>
            </w:r>
            <w:r w:rsidRPr="009850BA">
              <w:rPr>
                <w:rFonts w:ascii="GHEA Grapalat" w:hAnsi="GHEA Grapalat"/>
                <w:color w:val="000000"/>
                <w:sz w:val="18"/>
                <w:szCs w:val="18"/>
              </w:rPr>
              <w:t xml:space="preserve">, </w:t>
            </w:r>
            <w:r w:rsidRPr="00DF338A">
              <w:rPr>
                <w:rFonts w:ascii="GHEA Grapalat" w:hAnsi="GHEA Grapalat"/>
                <w:color w:val="000000"/>
                <w:sz w:val="18"/>
                <w:szCs w:val="18"/>
              </w:rPr>
              <w:t>առանց</w:t>
            </w:r>
            <w:r w:rsidRPr="009850BA">
              <w:rPr>
                <w:rFonts w:ascii="GHEA Grapalat" w:hAnsi="GHEA Grapalat"/>
                <w:color w:val="000000"/>
                <w:sz w:val="18"/>
                <w:szCs w:val="18"/>
              </w:rPr>
              <w:t xml:space="preserve"> </w:t>
            </w:r>
            <w:r w:rsidRPr="00DF338A">
              <w:rPr>
                <w:rFonts w:ascii="GHEA Grapalat" w:hAnsi="GHEA Grapalat"/>
                <w:color w:val="000000"/>
                <w:sz w:val="18"/>
                <w:szCs w:val="18"/>
              </w:rPr>
              <w:t>փորոտիքի</w:t>
            </w:r>
            <w:r w:rsidRPr="009850BA">
              <w:rPr>
                <w:rFonts w:ascii="GHEA Grapalat" w:hAnsi="GHEA Grapalat"/>
                <w:color w:val="000000"/>
                <w:sz w:val="18"/>
                <w:szCs w:val="18"/>
              </w:rPr>
              <w:t xml:space="preserve">, </w:t>
            </w:r>
            <w:r w:rsidRPr="00DF338A">
              <w:rPr>
                <w:rFonts w:ascii="GHEA Grapalat" w:hAnsi="GHEA Grapalat"/>
                <w:color w:val="000000"/>
                <w:sz w:val="18"/>
                <w:szCs w:val="18"/>
              </w:rPr>
              <w:t>մաքուր</w:t>
            </w:r>
            <w:r w:rsidRPr="009850BA">
              <w:rPr>
                <w:rFonts w:ascii="GHEA Grapalat" w:hAnsi="GHEA Grapalat"/>
                <w:color w:val="000000"/>
                <w:sz w:val="18"/>
                <w:szCs w:val="18"/>
              </w:rPr>
              <w:t xml:space="preserve">, </w:t>
            </w:r>
            <w:r w:rsidRPr="00DF338A">
              <w:rPr>
                <w:rFonts w:ascii="GHEA Grapalat" w:hAnsi="GHEA Grapalat"/>
                <w:color w:val="000000"/>
                <w:sz w:val="18"/>
                <w:szCs w:val="18"/>
              </w:rPr>
              <w:t>արյունազրկված</w:t>
            </w:r>
            <w:r w:rsidRPr="009850BA">
              <w:rPr>
                <w:rFonts w:ascii="GHEA Grapalat" w:hAnsi="GHEA Grapalat"/>
                <w:color w:val="000000"/>
                <w:sz w:val="18"/>
                <w:szCs w:val="18"/>
              </w:rPr>
              <w:t xml:space="preserve">, </w:t>
            </w:r>
            <w:r w:rsidRPr="00DF338A">
              <w:rPr>
                <w:rFonts w:ascii="GHEA Grapalat" w:hAnsi="GHEA Grapalat"/>
                <w:color w:val="000000"/>
                <w:sz w:val="18"/>
                <w:szCs w:val="18"/>
              </w:rPr>
              <w:t>առանց</w:t>
            </w:r>
            <w:r w:rsidRPr="009850BA">
              <w:rPr>
                <w:rFonts w:ascii="GHEA Grapalat" w:hAnsi="GHEA Grapalat"/>
                <w:color w:val="000000"/>
                <w:sz w:val="18"/>
                <w:szCs w:val="18"/>
              </w:rPr>
              <w:t xml:space="preserve"> </w:t>
            </w:r>
            <w:r w:rsidRPr="00DF338A">
              <w:rPr>
                <w:rFonts w:ascii="GHEA Grapalat" w:hAnsi="GHEA Grapalat"/>
                <w:color w:val="000000"/>
                <w:sz w:val="18"/>
                <w:szCs w:val="18"/>
              </w:rPr>
              <w:t>կողմնակի</w:t>
            </w:r>
            <w:r w:rsidRPr="009850BA">
              <w:rPr>
                <w:rFonts w:ascii="GHEA Grapalat" w:hAnsi="GHEA Grapalat"/>
                <w:color w:val="000000"/>
                <w:sz w:val="18"/>
                <w:szCs w:val="18"/>
              </w:rPr>
              <w:t xml:space="preserve"> </w:t>
            </w:r>
            <w:r w:rsidRPr="00DF338A">
              <w:rPr>
                <w:rFonts w:ascii="GHEA Grapalat" w:hAnsi="GHEA Grapalat"/>
                <w:color w:val="000000"/>
                <w:sz w:val="18"/>
                <w:szCs w:val="18"/>
              </w:rPr>
              <w:t>հոտերի</w:t>
            </w:r>
            <w:r w:rsidRPr="009850BA">
              <w:rPr>
                <w:rFonts w:ascii="GHEA Grapalat" w:hAnsi="GHEA Grapalat"/>
                <w:color w:val="000000"/>
                <w:sz w:val="18"/>
                <w:szCs w:val="18"/>
              </w:rPr>
              <w:t xml:space="preserve">, </w:t>
            </w:r>
            <w:r w:rsidRPr="00DF338A">
              <w:rPr>
                <w:rFonts w:ascii="GHEA Grapalat" w:hAnsi="GHEA Grapalat"/>
                <w:color w:val="000000"/>
                <w:sz w:val="18"/>
                <w:szCs w:val="18"/>
              </w:rPr>
              <w:t>փաթեթավորված</w:t>
            </w:r>
            <w:r w:rsidRPr="009850BA">
              <w:rPr>
                <w:rFonts w:ascii="GHEA Grapalat" w:hAnsi="GHEA Grapalat"/>
                <w:color w:val="000000"/>
                <w:sz w:val="18"/>
                <w:szCs w:val="18"/>
              </w:rPr>
              <w:t xml:space="preserve"> </w:t>
            </w:r>
            <w:r w:rsidRPr="00DF338A">
              <w:rPr>
                <w:rFonts w:ascii="GHEA Grapalat" w:hAnsi="GHEA Grapalat"/>
                <w:color w:val="000000"/>
                <w:sz w:val="18"/>
                <w:szCs w:val="18"/>
              </w:rPr>
              <w:t>պոլիէթիլենային</w:t>
            </w:r>
            <w:r w:rsidRPr="009850BA">
              <w:rPr>
                <w:rFonts w:ascii="GHEA Grapalat" w:hAnsi="GHEA Grapalat"/>
                <w:color w:val="000000"/>
                <w:sz w:val="18"/>
                <w:szCs w:val="18"/>
              </w:rPr>
              <w:t xml:space="preserve"> </w:t>
            </w:r>
            <w:r w:rsidRPr="00DF338A">
              <w:rPr>
                <w:rFonts w:ascii="GHEA Grapalat" w:hAnsi="GHEA Grapalat"/>
                <w:color w:val="000000"/>
                <w:sz w:val="18"/>
                <w:szCs w:val="18"/>
              </w:rPr>
              <w:t>թաղանթներով</w:t>
            </w:r>
            <w:r w:rsidRPr="009850BA">
              <w:rPr>
                <w:rFonts w:ascii="GHEA Grapalat" w:hAnsi="GHEA Grapalat"/>
                <w:color w:val="000000"/>
                <w:sz w:val="18"/>
                <w:szCs w:val="18"/>
              </w:rPr>
              <w:t xml:space="preserve">, </w:t>
            </w:r>
            <w:r w:rsidRPr="00DF338A">
              <w:rPr>
                <w:rFonts w:ascii="GHEA Grapalat" w:hAnsi="GHEA Grapalat"/>
                <w:color w:val="000000"/>
                <w:sz w:val="18"/>
                <w:szCs w:val="18"/>
              </w:rPr>
              <w:t>ԳՕՍՏ</w:t>
            </w:r>
            <w:r w:rsidRPr="009850BA">
              <w:rPr>
                <w:rFonts w:ascii="GHEA Grapalat" w:hAnsi="GHEA Grapalat"/>
                <w:color w:val="000000"/>
                <w:sz w:val="18"/>
                <w:szCs w:val="18"/>
              </w:rPr>
              <w:t xml:space="preserve"> 25391-82</w:t>
            </w:r>
            <w:r w:rsidRPr="00DF338A">
              <w:rPr>
                <w:rFonts w:ascii="GHEA Grapalat" w:hAnsi="GHEA Grapalat"/>
                <w:color w:val="000000"/>
                <w:sz w:val="18"/>
                <w:szCs w:val="18"/>
              </w:rPr>
              <w:t>։</w:t>
            </w:r>
            <w:r w:rsidRPr="009850BA">
              <w:rPr>
                <w:rFonts w:ascii="GHEA Grapalat" w:hAnsi="GHEA Grapalat"/>
                <w:color w:val="000000"/>
                <w:sz w:val="18"/>
                <w:szCs w:val="18"/>
              </w:rPr>
              <w:t xml:space="preserve"> </w:t>
            </w:r>
            <w:r w:rsidRPr="00DF338A">
              <w:rPr>
                <w:rFonts w:ascii="GHEA Grapalat" w:hAnsi="GHEA Grapalat"/>
                <w:color w:val="000000"/>
                <w:sz w:val="18"/>
                <w:szCs w:val="18"/>
              </w:rPr>
              <w:t>Անվտանգությունը</w:t>
            </w:r>
            <w:r w:rsidRPr="009850BA">
              <w:rPr>
                <w:rFonts w:ascii="GHEA Grapalat" w:hAnsi="GHEA Grapalat"/>
                <w:color w:val="000000"/>
                <w:sz w:val="18"/>
                <w:szCs w:val="18"/>
              </w:rPr>
              <w:t xml:space="preserve"> </w:t>
            </w:r>
            <w:r w:rsidRPr="00DF338A">
              <w:rPr>
                <w:rFonts w:ascii="GHEA Grapalat" w:hAnsi="GHEA Grapalat"/>
                <w:color w:val="000000"/>
                <w:sz w:val="18"/>
                <w:szCs w:val="18"/>
              </w:rPr>
              <w:t>և</w:t>
            </w:r>
            <w:r w:rsidRPr="009850BA">
              <w:rPr>
                <w:rFonts w:ascii="GHEA Grapalat" w:hAnsi="GHEA Grapalat"/>
                <w:color w:val="000000"/>
                <w:sz w:val="18"/>
                <w:szCs w:val="18"/>
              </w:rPr>
              <w:t xml:space="preserve"> </w:t>
            </w:r>
            <w:r w:rsidRPr="00DF338A">
              <w:rPr>
                <w:rFonts w:ascii="GHEA Grapalat" w:hAnsi="GHEA Grapalat"/>
                <w:color w:val="000000"/>
                <w:sz w:val="18"/>
                <w:szCs w:val="18"/>
              </w:rPr>
              <w:t>մակնշումը</w:t>
            </w:r>
            <w:r w:rsidRPr="009850BA">
              <w:rPr>
                <w:rFonts w:ascii="GHEA Grapalat" w:hAnsi="GHEA Grapalat"/>
                <w:color w:val="000000"/>
                <w:sz w:val="18"/>
                <w:szCs w:val="18"/>
              </w:rPr>
              <w:t xml:space="preserve">` </w:t>
            </w:r>
            <w:r w:rsidRPr="00DF338A">
              <w:rPr>
                <w:rFonts w:ascii="GHEA Grapalat" w:hAnsi="GHEA Grapalat"/>
                <w:color w:val="000000"/>
                <w:sz w:val="18"/>
                <w:szCs w:val="18"/>
              </w:rPr>
              <w:t>ըստ</w:t>
            </w:r>
            <w:r w:rsidRPr="009850BA">
              <w:rPr>
                <w:rFonts w:ascii="GHEA Grapalat" w:hAnsi="GHEA Grapalat"/>
                <w:color w:val="000000"/>
                <w:sz w:val="18"/>
                <w:szCs w:val="18"/>
              </w:rPr>
              <w:t xml:space="preserve"> </w:t>
            </w:r>
            <w:r w:rsidRPr="00DF338A">
              <w:rPr>
                <w:rFonts w:ascii="GHEA Grapalat" w:hAnsi="GHEA Grapalat"/>
                <w:color w:val="000000"/>
                <w:sz w:val="18"/>
                <w:szCs w:val="18"/>
              </w:rPr>
              <w:t>ՀՀ</w:t>
            </w:r>
            <w:r w:rsidRPr="009850BA">
              <w:rPr>
                <w:rFonts w:ascii="GHEA Grapalat" w:hAnsi="GHEA Grapalat"/>
                <w:color w:val="000000"/>
                <w:sz w:val="18"/>
                <w:szCs w:val="18"/>
              </w:rPr>
              <w:t xml:space="preserve"> </w:t>
            </w:r>
            <w:r w:rsidRPr="00DF338A">
              <w:rPr>
                <w:rFonts w:ascii="GHEA Grapalat" w:hAnsi="GHEA Grapalat"/>
                <w:color w:val="000000"/>
                <w:sz w:val="18"/>
                <w:szCs w:val="18"/>
              </w:rPr>
              <w:t>կառավարության</w:t>
            </w:r>
            <w:r w:rsidRPr="009850BA">
              <w:rPr>
                <w:rFonts w:ascii="GHEA Grapalat" w:hAnsi="GHEA Grapalat"/>
                <w:color w:val="000000"/>
                <w:sz w:val="18"/>
                <w:szCs w:val="18"/>
              </w:rPr>
              <w:t xml:space="preserve"> 2006</w:t>
            </w:r>
            <w:r w:rsidRPr="00DF338A">
              <w:rPr>
                <w:rFonts w:ascii="GHEA Grapalat" w:hAnsi="GHEA Grapalat"/>
                <w:color w:val="000000"/>
                <w:sz w:val="18"/>
                <w:szCs w:val="18"/>
              </w:rPr>
              <w:t>թ</w:t>
            </w:r>
            <w:r w:rsidRPr="009850BA">
              <w:rPr>
                <w:rFonts w:ascii="GHEA Grapalat" w:hAnsi="GHEA Grapalat"/>
                <w:color w:val="000000"/>
                <w:sz w:val="18"/>
                <w:szCs w:val="18"/>
              </w:rPr>
              <w:t xml:space="preserve">. </w:t>
            </w:r>
            <w:r w:rsidRPr="00DF338A">
              <w:rPr>
                <w:rFonts w:ascii="GHEA Grapalat" w:hAnsi="GHEA Grapalat"/>
                <w:color w:val="000000"/>
                <w:sz w:val="18"/>
                <w:szCs w:val="18"/>
              </w:rPr>
              <w:t>Հոկտեմբերի</w:t>
            </w:r>
            <w:r w:rsidRPr="009850BA">
              <w:rPr>
                <w:rFonts w:ascii="GHEA Grapalat" w:hAnsi="GHEA Grapalat"/>
                <w:color w:val="000000"/>
                <w:sz w:val="18"/>
                <w:szCs w:val="18"/>
              </w:rPr>
              <w:t xml:space="preserve"> 19-</w:t>
            </w:r>
            <w:r w:rsidRPr="00DF338A">
              <w:rPr>
                <w:rFonts w:ascii="GHEA Grapalat" w:hAnsi="GHEA Grapalat"/>
                <w:color w:val="000000"/>
                <w:sz w:val="18"/>
                <w:szCs w:val="18"/>
              </w:rPr>
              <w:t>ի</w:t>
            </w:r>
            <w:r w:rsidRPr="009850BA">
              <w:rPr>
                <w:rFonts w:ascii="GHEA Grapalat" w:hAnsi="GHEA Grapalat"/>
                <w:color w:val="000000"/>
                <w:sz w:val="18"/>
                <w:szCs w:val="18"/>
              </w:rPr>
              <w:t xml:space="preserve"> </w:t>
            </w:r>
            <w:r w:rsidRPr="00DF338A">
              <w:rPr>
                <w:rFonts w:ascii="GHEA Grapalat" w:hAnsi="GHEA Grapalat"/>
                <w:color w:val="000000"/>
                <w:sz w:val="18"/>
                <w:szCs w:val="18"/>
              </w:rPr>
              <w:t>N</w:t>
            </w:r>
            <w:r w:rsidRPr="009850BA">
              <w:rPr>
                <w:rFonts w:ascii="GHEA Grapalat" w:hAnsi="GHEA Grapalat"/>
                <w:color w:val="000000"/>
                <w:sz w:val="18"/>
                <w:szCs w:val="18"/>
              </w:rPr>
              <w:t xml:space="preserve"> 1560-</w:t>
            </w:r>
            <w:r w:rsidRPr="00DF338A">
              <w:rPr>
                <w:rFonts w:ascii="GHEA Grapalat" w:hAnsi="GHEA Grapalat"/>
                <w:color w:val="000000"/>
                <w:sz w:val="18"/>
                <w:szCs w:val="18"/>
              </w:rPr>
              <w:t>Ն</w:t>
            </w:r>
            <w:r w:rsidRPr="009850BA">
              <w:rPr>
                <w:rFonts w:ascii="GHEA Grapalat" w:hAnsi="GHEA Grapalat"/>
                <w:color w:val="000000"/>
                <w:sz w:val="18"/>
                <w:szCs w:val="18"/>
              </w:rPr>
              <w:t xml:space="preserve"> </w:t>
            </w:r>
            <w:r w:rsidRPr="00DF338A">
              <w:rPr>
                <w:rFonts w:ascii="GHEA Grapalat" w:hAnsi="GHEA Grapalat"/>
                <w:color w:val="000000"/>
                <w:sz w:val="18"/>
                <w:szCs w:val="18"/>
              </w:rPr>
              <w:lastRenderedPageBreak/>
              <w:t>որոշմամբ</w:t>
            </w:r>
            <w:r w:rsidRPr="009850BA">
              <w:rPr>
                <w:rFonts w:ascii="GHEA Grapalat" w:hAnsi="GHEA Grapalat"/>
                <w:color w:val="000000"/>
                <w:sz w:val="18"/>
                <w:szCs w:val="18"/>
              </w:rPr>
              <w:t xml:space="preserve"> </w:t>
            </w:r>
            <w:r w:rsidRPr="00DF338A">
              <w:rPr>
                <w:rFonts w:ascii="GHEA Grapalat" w:hAnsi="GHEA Grapalat"/>
                <w:color w:val="000000"/>
                <w:sz w:val="18"/>
                <w:szCs w:val="18"/>
              </w:rPr>
              <w:t>հաստատված</w:t>
            </w:r>
            <w:r w:rsidRPr="009850BA">
              <w:rPr>
                <w:rFonts w:ascii="GHEA Grapalat" w:hAnsi="GHEA Grapalat"/>
                <w:color w:val="000000"/>
                <w:sz w:val="18"/>
                <w:szCs w:val="18"/>
              </w:rPr>
              <w:t xml:space="preserve"> “</w:t>
            </w:r>
            <w:r w:rsidRPr="00DF338A">
              <w:rPr>
                <w:rFonts w:ascii="GHEA Grapalat" w:hAnsi="GHEA Grapalat"/>
                <w:color w:val="000000"/>
                <w:sz w:val="18"/>
                <w:szCs w:val="18"/>
              </w:rPr>
              <w:t>Մսի</w:t>
            </w:r>
            <w:r w:rsidRPr="009850BA">
              <w:rPr>
                <w:rFonts w:ascii="GHEA Grapalat" w:hAnsi="GHEA Grapalat"/>
                <w:color w:val="000000"/>
                <w:sz w:val="18"/>
                <w:szCs w:val="18"/>
              </w:rPr>
              <w:t xml:space="preserve"> </w:t>
            </w:r>
            <w:r w:rsidRPr="00DF338A">
              <w:rPr>
                <w:rFonts w:ascii="GHEA Grapalat" w:hAnsi="GHEA Grapalat"/>
                <w:color w:val="000000"/>
                <w:sz w:val="18"/>
                <w:szCs w:val="18"/>
              </w:rPr>
              <w:t>և</w:t>
            </w:r>
            <w:r w:rsidRPr="009850BA">
              <w:rPr>
                <w:rFonts w:ascii="GHEA Grapalat" w:hAnsi="GHEA Grapalat"/>
                <w:color w:val="000000"/>
                <w:sz w:val="18"/>
                <w:szCs w:val="18"/>
              </w:rPr>
              <w:t xml:space="preserve"> </w:t>
            </w:r>
            <w:r w:rsidRPr="00DF338A">
              <w:rPr>
                <w:rFonts w:ascii="GHEA Grapalat" w:hAnsi="GHEA Grapalat"/>
                <w:color w:val="000000"/>
                <w:sz w:val="18"/>
                <w:szCs w:val="18"/>
              </w:rPr>
              <w:t>մսամթերքի</w:t>
            </w:r>
            <w:r w:rsidRPr="009850BA">
              <w:rPr>
                <w:rFonts w:ascii="GHEA Grapalat" w:hAnsi="GHEA Grapalat"/>
                <w:color w:val="000000"/>
                <w:sz w:val="18"/>
                <w:szCs w:val="18"/>
              </w:rPr>
              <w:t xml:space="preserve"> </w:t>
            </w:r>
            <w:r w:rsidRPr="00DF338A">
              <w:rPr>
                <w:rFonts w:ascii="GHEA Grapalat" w:hAnsi="GHEA Grapalat"/>
                <w:color w:val="000000"/>
                <w:sz w:val="18"/>
                <w:szCs w:val="18"/>
              </w:rPr>
              <w:t>տեխնիկական</w:t>
            </w:r>
            <w:r w:rsidRPr="009850BA">
              <w:rPr>
                <w:rFonts w:ascii="GHEA Grapalat" w:hAnsi="GHEA Grapalat"/>
                <w:color w:val="000000"/>
                <w:sz w:val="18"/>
                <w:szCs w:val="18"/>
              </w:rPr>
              <w:t xml:space="preserve"> </w:t>
            </w:r>
            <w:r w:rsidRPr="00DF338A">
              <w:rPr>
                <w:rFonts w:ascii="GHEA Grapalat" w:hAnsi="GHEA Grapalat"/>
                <w:color w:val="000000"/>
                <w:sz w:val="18"/>
                <w:szCs w:val="18"/>
              </w:rPr>
              <w:t>կանոնակարգի</w:t>
            </w:r>
            <w:r w:rsidRPr="009850BA">
              <w:rPr>
                <w:rFonts w:ascii="GHEA Grapalat" w:hAnsi="GHEA Grapalat"/>
                <w:color w:val="000000"/>
                <w:sz w:val="18"/>
                <w:szCs w:val="18"/>
              </w:rPr>
              <w:t xml:space="preserve">” </w:t>
            </w:r>
            <w:r w:rsidRPr="00DF338A">
              <w:rPr>
                <w:rFonts w:ascii="GHEA Grapalat" w:hAnsi="GHEA Grapalat"/>
                <w:color w:val="000000"/>
                <w:sz w:val="18"/>
                <w:szCs w:val="18"/>
              </w:rPr>
              <w:t>և</w:t>
            </w:r>
            <w:r w:rsidRPr="009850BA">
              <w:rPr>
                <w:rFonts w:ascii="GHEA Grapalat" w:hAnsi="GHEA Grapalat"/>
                <w:color w:val="000000"/>
                <w:sz w:val="18"/>
                <w:szCs w:val="18"/>
              </w:rPr>
              <w:t xml:space="preserve"> “</w:t>
            </w:r>
            <w:r w:rsidRPr="00DF338A">
              <w:rPr>
                <w:rFonts w:ascii="GHEA Grapalat" w:hAnsi="GHEA Grapalat"/>
                <w:color w:val="000000"/>
                <w:sz w:val="18"/>
                <w:szCs w:val="18"/>
              </w:rPr>
              <w:t>Սննդամթերքի</w:t>
            </w:r>
            <w:r w:rsidRPr="009850BA">
              <w:rPr>
                <w:rFonts w:ascii="GHEA Grapalat" w:hAnsi="GHEA Grapalat"/>
                <w:color w:val="000000"/>
                <w:sz w:val="18"/>
                <w:szCs w:val="18"/>
              </w:rPr>
              <w:t xml:space="preserve"> </w:t>
            </w:r>
            <w:r w:rsidRPr="00DF338A">
              <w:rPr>
                <w:rFonts w:ascii="GHEA Grapalat" w:hAnsi="GHEA Grapalat"/>
                <w:color w:val="000000"/>
                <w:sz w:val="18"/>
                <w:szCs w:val="18"/>
              </w:rPr>
              <w:t>անվտանգության</w:t>
            </w:r>
            <w:r w:rsidRPr="009850BA">
              <w:rPr>
                <w:rFonts w:ascii="GHEA Grapalat" w:hAnsi="GHEA Grapalat"/>
                <w:color w:val="000000"/>
                <w:sz w:val="18"/>
                <w:szCs w:val="18"/>
              </w:rPr>
              <w:t xml:space="preserve"> </w:t>
            </w:r>
            <w:r w:rsidRPr="00DF338A">
              <w:rPr>
                <w:rFonts w:ascii="GHEA Grapalat" w:hAnsi="GHEA Grapalat"/>
                <w:color w:val="000000"/>
                <w:sz w:val="18"/>
                <w:szCs w:val="18"/>
              </w:rPr>
              <w:t>մասին</w:t>
            </w:r>
            <w:r w:rsidRPr="009850BA">
              <w:rPr>
                <w:rFonts w:ascii="GHEA Grapalat" w:hAnsi="GHEA Grapalat"/>
                <w:color w:val="000000"/>
                <w:sz w:val="18"/>
                <w:szCs w:val="18"/>
              </w:rPr>
              <w:t xml:space="preserve">” </w:t>
            </w:r>
            <w:r w:rsidRPr="00DF338A">
              <w:rPr>
                <w:rFonts w:ascii="GHEA Grapalat" w:hAnsi="GHEA Grapalat"/>
                <w:color w:val="000000"/>
                <w:sz w:val="18"/>
                <w:szCs w:val="18"/>
              </w:rPr>
              <w:t>ՀՀ</w:t>
            </w:r>
            <w:r w:rsidRPr="009850BA">
              <w:rPr>
                <w:rFonts w:ascii="GHEA Grapalat" w:hAnsi="GHEA Grapalat"/>
                <w:color w:val="000000"/>
                <w:sz w:val="18"/>
                <w:szCs w:val="18"/>
              </w:rPr>
              <w:t xml:space="preserve"> </w:t>
            </w:r>
            <w:r w:rsidRPr="00DF338A">
              <w:rPr>
                <w:rFonts w:ascii="GHEA Grapalat" w:hAnsi="GHEA Grapalat"/>
                <w:color w:val="000000"/>
                <w:sz w:val="18"/>
                <w:szCs w:val="18"/>
              </w:rPr>
              <w:t>օրենքի</w:t>
            </w:r>
            <w:r w:rsidRPr="009850BA">
              <w:rPr>
                <w:rFonts w:ascii="GHEA Grapalat" w:hAnsi="GHEA Grapalat"/>
                <w:color w:val="000000"/>
                <w:sz w:val="18"/>
                <w:szCs w:val="18"/>
              </w:rPr>
              <w:t xml:space="preserve"> 8-</w:t>
            </w:r>
            <w:r w:rsidRPr="00DF338A">
              <w:rPr>
                <w:rFonts w:ascii="GHEA Grapalat" w:hAnsi="GHEA Grapalat"/>
                <w:color w:val="000000"/>
                <w:sz w:val="18"/>
                <w:szCs w:val="18"/>
              </w:rPr>
              <w:t>րդ</w:t>
            </w:r>
            <w:r w:rsidRPr="009850BA">
              <w:rPr>
                <w:rFonts w:ascii="GHEA Grapalat" w:hAnsi="GHEA Grapalat"/>
                <w:color w:val="000000"/>
                <w:sz w:val="18"/>
                <w:szCs w:val="18"/>
              </w:rPr>
              <w:t xml:space="preserve"> </w:t>
            </w:r>
            <w:r w:rsidRPr="00DF338A">
              <w:rPr>
                <w:rFonts w:ascii="GHEA Grapalat" w:hAnsi="GHEA Grapalat"/>
                <w:color w:val="000000"/>
                <w:sz w:val="18"/>
                <w:szCs w:val="18"/>
              </w:rPr>
              <w:t>հոդվածի</w:t>
            </w:r>
          </w:p>
        </w:tc>
        <w:tc>
          <w:tcPr>
            <w:tcW w:w="992" w:type="dxa"/>
            <w:vAlign w:val="center"/>
          </w:tcPr>
          <w:p w:rsidR="009850BA" w:rsidRPr="009850BA" w:rsidRDefault="009850BA" w:rsidP="008B5C9C">
            <w:pPr>
              <w:jc w:val="center"/>
              <w:rPr>
                <w:rFonts w:ascii="GHEA Grapalat" w:hAnsi="GHEA Grapalat"/>
                <w:sz w:val="18"/>
                <w:szCs w:val="18"/>
              </w:rPr>
            </w:pPr>
            <w:r>
              <w:rPr>
                <w:rFonts w:ascii="GHEA Grapalat" w:hAnsi="GHEA Grapalat"/>
                <w:sz w:val="18"/>
                <w:szCs w:val="18"/>
              </w:rPr>
              <w:lastRenderedPageBreak/>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rPr>
              <w:t>260</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lang w:val="ru-RU"/>
              </w:rPr>
            </w:pPr>
            <w:r>
              <w:rPr>
                <w:rFonts w:ascii="GHEA Grapalat" w:hAnsi="GHEA Grapalat" w:cs="Calibri"/>
                <w:color w:val="000000"/>
                <w:sz w:val="18"/>
                <w:szCs w:val="18"/>
              </w:rPr>
              <w:t>260</w:t>
            </w:r>
            <w:r w:rsidR="009850BA" w:rsidRPr="009161BB">
              <w:rPr>
                <w:rFonts w:ascii="GHEA Grapalat" w:hAnsi="GHEA Grapalat" w:cs="Calibri"/>
                <w:color w:val="000000"/>
                <w:sz w:val="18"/>
                <w:szCs w:val="18"/>
                <w:lang w:val="ru-RU"/>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w:t>
            </w:r>
            <w:r>
              <w:rPr>
                <w:rFonts w:ascii="GHEA Grapalat" w:hAnsi="GHEA Grapalat"/>
                <w:sz w:val="18"/>
                <w:szCs w:val="18"/>
              </w:rPr>
              <w:t xml:space="preserve">                 </w:t>
            </w:r>
            <w:r w:rsidR="00E23C76" w:rsidRPr="00E23C76">
              <w:rPr>
                <w:rFonts w:ascii="GHEA Grapalat" w:hAnsi="GHEA Grapalat"/>
                <w:sz w:val="18"/>
                <w:szCs w:val="18"/>
              </w:rPr>
              <w:t>շաբաթական</w:t>
            </w:r>
            <w:bookmarkStart w:id="22" w:name="_GoBack"/>
            <w:bookmarkEnd w:id="22"/>
            <w:r>
              <w:rPr>
                <w:rFonts w:ascii="GHEA Grapalat" w:hAnsi="GHEA Grapalat"/>
                <w:sz w:val="18"/>
                <w:szCs w:val="18"/>
              </w:rPr>
              <w:t xml:space="preserve"> </w:t>
            </w:r>
            <w:r w:rsidRPr="009161BB">
              <w:rPr>
                <w:rFonts w:ascii="GHEA Grapalat" w:hAnsi="GHEA Grapalat"/>
                <w:sz w:val="18"/>
                <w:szCs w:val="18"/>
              </w:rPr>
              <w:t xml:space="preserve">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rPr>
            </w:pPr>
            <w:r w:rsidRPr="009161BB">
              <w:rPr>
                <w:rFonts w:ascii="GHEA Grapalat" w:hAnsi="GHEA Grapalat"/>
                <w:sz w:val="16"/>
                <w:szCs w:val="16"/>
              </w:rPr>
              <w:lastRenderedPageBreak/>
              <w:t>14</w:t>
            </w:r>
          </w:p>
        </w:tc>
        <w:tc>
          <w:tcPr>
            <w:tcW w:w="1276" w:type="dxa"/>
            <w:vAlign w:val="center"/>
          </w:tcPr>
          <w:p w:rsidR="009850BA" w:rsidRPr="009161BB" w:rsidRDefault="009850BA" w:rsidP="008B5C9C">
            <w:pPr>
              <w:jc w:val="center"/>
              <w:rPr>
                <w:rFonts w:ascii="GHEA Grapalat" w:hAnsi="GHEA Grapalat"/>
                <w:sz w:val="18"/>
                <w:szCs w:val="18"/>
                <w:lang w:val="ru-RU"/>
              </w:rPr>
            </w:pPr>
            <w:r>
              <w:rPr>
                <w:rFonts w:ascii="GHEA Grapalat" w:hAnsi="GHEA Grapalat"/>
                <w:sz w:val="18"/>
                <w:szCs w:val="18"/>
              </w:rPr>
              <w:t>15551600</w:t>
            </w:r>
          </w:p>
        </w:tc>
        <w:tc>
          <w:tcPr>
            <w:tcW w:w="1559" w:type="dxa"/>
            <w:vAlign w:val="center"/>
          </w:tcPr>
          <w:p w:rsidR="009850BA" w:rsidRPr="009850BA" w:rsidRDefault="009850BA" w:rsidP="009850BA">
            <w:pPr>
              <w:jc w:val="center"/>
              <w:rPr>
                <w:rFonts w:ascii="GHEA Grapalat" w:hAnsi="GHEA Grapalat" w:cs="Sylfaen"/>
                <w:sz w:val="18"/>
                <w:szCs w:val="18"/>
                <w:lang w:val="ru-RU"/>
              </w:rPr>
            </w:pPr>
            <w:r w:rsidRPr="009850BA">
              <w:rPr>
                <w:rFonts w:ascii="GHEA Grapalat" w:hAnsi="GHEA Grapalat"/>
                <w:i/>
                <w:sz w:val="18"/>
                <w:szCs w:val="18"/>
                <w:lang w:val="ru-RU"/>
              </w:rPr>
              <w:t>մածուն</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TimesArmenianPSMT"/>
                <w:sz w:val="18"/>
                <w:szCs w:val="18"/>
                <w:lang w:val="hy-AM"/>
              </w:rPr>
            </w:pPr>
            <w:r w:rsidRPr="004704E9">
              <w:rPr>
                <w:rFonts w:ascii="GHEA Grapalat" w:hAnsi="GHEA Grapalat" w:cs="TimesArmenianPSMT"/>
                <w:sz w:val="18"/>
                <w:szCs w:val="18"/>
                <w:lang w:val="hy-AM"/>
              </w:rPr>
              <w:t xml:space="preserve">Մածուն3.2%յուղայնությամբկամսպիտակուցային 2.5 % յուղայնության, թթվայնությունը 110-140 oT, չափածրարվածապակյա տարաներում կամ առողջապահության մարմինների կողմից թույլատրված նյութերից, ՀՍՏ 120-96: Անվտանգությունն ըստ </w:t>
            </w:r>
            <w:r w:rsidRPr="004704E9">
              <w:rPr>
                <w:rFonts w:ascii="GHEA Grapalat" w:hAnsi="GHEA Grapalat"/>
                <w:color w:val="000000"/>
                <w:sz w:val="18"/>
                <w:szCs w:val="18"/>
                <w:lang w:val="hy-AM"/>
              </w:rPr>
              <w:t>N 2-III-4.9-01-2010 հիգիենիկ նորմատիվների և &lt;&lt;Սննդամթերքի անվտանգության մասին&gt;&gt; ՀՀ օրենքի 9-րդ հոդվածի</w:t>
            </w:r>
          </w:p>
        </w:tc>
        <w:tc>
          <w:tcPr>
            <w:tcW w:w="992"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t>լիտր</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lang w:val="ru-RU"/>
              </w:rPr>
            </w:pPr>
            <w:r>
              <w:rPr>
                <w:rFonts w:ascii="GHEA Grapalat" w:hAnsi="GHEA Grapalat"/>
                <w:sz w:val="18"/>
                <w:szCs w:val="18"/>
                <w:lang w:val="ru-RU"/>
              </w:rPr>
              <w:t>1</w:t>
            </w:r>
            <w:r>
              <w:rPr>
                <w:rFonts w:ascii="GHEA Grapalat" w:hAnsi="GHEA Grapalat"/>
                <w:sz w:val="18"/>
                <w:szCs w:val="18"/>
              </w:rPr>
              <w:t>19</w:t>
            </w:r>
            <w:r w:rsidR="009850BA" w:rsidRPr="009161BB">
              <w:rPr>
                <w:rFonts w:ascii="GHEA Grapalat" w:hAnsi="GHEA Grapalat"/>
                <w:sz w:val="18"/>
                <w:szCs w:val="18"/>
                <w:lang w:val="ru-RU"/>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Խաչփարի</w:t>
            </w:r>
            <w:r w:rsidRPr="009161BB">
              <w:rPr>
                <w:rFonts w:ascii="GHEA Grapalat" w:hAnsi="GHEA Grapalat"/>
                <w:sz w:val="18"/>
                <w:szCs w:val="18"/>
                <w:lang w:val="ru-RU"/>
              </w:rPr>
              <w:t xml:space="preserve">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lang w:val="ru-RU"/>
              </w:rPr>
              <w:t>1</w:t>
            </w:r>
            <w:r>
              <w:rPr>
                <w:rFonts w:ascii="GHEA Grapalat" w:hAnsi="GHEA Grapalat" w:cs="Calibri"/>
                <w:color w:val="000000"/>
                <w:sz w:val="18"/>
                <w:szCs w:val="18"/>
              </w:rPr>
              <w:t>19</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Pr>
                <w:rFonts w:ascii="GHEA Grapalat" w:hAnsi="GHEA Grapalat"/>
                <w:sz w:val="18"/>
                <w:szCs w:val="18"/>
              </w:rPr>
              <w:t>01,01,2020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ru-RU"/>
              </w:rPr>
            </w:pPr>
            <w:r w:rsidRPr="009161BB">
              <w:rPr>
                <w:rFonts w:ascii="GHEA Grapalat" w:hAnsi="GHEA Grapalat"/>
                <w:sz w:val="16"/>
                <w:szCs w:val="16"/>
                <w:lang w:val="ru-RU"/>
              </w:rPr>
              <w:t>15</w:t>
            </w:r>
          </w:p>
        </w:tc>
        <w:tc>
          <w:tcPr>
            <w:tcW w:w="1276" w:type="dxa"/>
            <w:vAlign w:val="center"/>
          </w:tcPr>
          <w:p w:rsidR="009850BA" w:rsidRPr="009850BA" w:rsidRDefault="009850BA" w:rsidP="009850BA">
            <w:pPr>
              <w:jc w:val="center"/>
              <w:rPr>
                <w:rFonts w:ascii="GHEA Grapalat" w:hAnsi="GHEA Grapalat"/>
                <w:sz w:val="18"/>
                <w:szCs w:val="18"/>
              </w:rPr>
            </w:pPr>
            <w:r w:rsidRPr="009161BB">
              <w:rPr>
                <w:rFonts w:ascii="GHEA Grapalat" w:hAnsi="GHEA Grapalat"/>
                <w:sz w:val="18"/>
                <w:szCs w:val="18"/>
                <w:lang w:val="ru-RU"/>
              </w:rPr>
              <w:t>1</w:t>
            </w:r>
            <w:r>
              <w:rPr>
                <w:rFonts w:ascii="GHEA Grapalat" w:hAnsi="GHEA Grapalat"/>
                <w:sz w:val="18"/>
                <w:szCs w:val="18"/>
              </w:rPr>
              <w:t>5511200</w:t>
            </w:r>
          </w:p>
        </w:tc>
        <w:tc>
          <w:tcPr>
            <w:tcW w:w="1559" w:type="dxa"/>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կաթ</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3A7438" w:rsidRDefault="009850BA" w:rsidP="009850BA">
            <w:pPr>
              <w:jc w:val="both"/>
              <w:rPr>
                <w:rFonts w:ascii="GHEA Grapalat" w:hAnsi="GHEA Grapalat" w:cs="TimesArmenianPSMT"/>
                <w:sz w:val="18"/>
                <w:szCs w:val="18"/>
                <w:lang w:val="hy-AM"/>
              </w:rPr>
            </w:pPr>
            <w:r w:rsidRPr="003A7438">
              <w:rPr>
                <w:rFonts w:ascii="GHEA Grapalat" w:hAnsi="GHEA Grapalat" w:cs="Sylfaen"/>
                <w:sz w:val="16"/>
                <w:szCs w:val="16"/>
                <w:lang w:val="hy-AM"/>
              </w:rPr>
              <w:t>Պաստերացված</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կովի</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կաթ</w:t>
            </w:r>
            <w:r w:rsidRPr="003A7438">
              <w:rPr>
                <w:rFonts w:ascii="GHEA Grapalat" w:hAnsi="GHEA Grapalat" w:cs="Arial LatArm"/>
                <w:sz w:val="16"/>
                <w:szCs w:val="16"/>
                <w:lang w:val="hy-AM"/>
              </w:rPr>
              <w:t xml:space="preserve"> 3.2 % </w:t>
            </w:r>
            <w:r w:rsidRPr="003A7438">
              <w:rPr>
                <w:rFonts w:ascii="GHEA Grapalat" w:hAnsi="GHEA Grapalat" w:cs="Sylfaen"/>
                <w:sz w:val="16"/>
                <w:szCs w:val="16"/>
                <w:lang w:val="hy-AM"/>
              </w:rPr>
              <w:t>յուղայնությամբ</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թթվայնությունը՝</w:t>
            </w:r>
            <w:r w:rsidRPr="003A7438">
              <w:rPr>
                <w:rFonts w:ascii="GHEA Grapalat" w:hAnsi="GHEA Grapalat" w:cs="Arial LatArm"/>
                <w:sz w:val="16"/>
                <w:szCs w:val="16"/>
                <w:lang w:val="hy-AM"/>
              </w:rPr>
              <w:t xml:space="preserve"> 16-21 T, </w:t>
            </w:r>
            <w:r w:rsidRPr="003A7438">
              <w:rPr>
                <w:rFonts w:ascii="GHEA Grapalat" w:hAnsi="GHEA Grapalat" w:cs="Sylfaen"/>
                <w:sz w:val="16"/>
                <w:szCs w:val="16"/>
                <w:lang w:val="hy-AM"/>
              </w:rPr>
              <w:t>ԳՕՍՏ</w:t>
            </w:r>
            <w:r w:rsidRPr="003A7438">
              <w:rPr>
                <w:rFonts w:ascii="GHEA Grapalat" w:hAnsi="GHEA Grapalat" w:cs="Arial LatArm"/>
                <w:sz w:val="16"/>
                <w:szCs w:val="16"/>
                <w:lang w:val="hy-AM"/>
              </w:rPr>
              <w:t xml:space="preserve"> 13277-79: </w:t>
            </w:r>
            <w:r w:rsidRPr="003A7438">
              <w:rPr>
                <w:rFonts w:ascii="GHEA Grapalat" w:hAnsi="GHEA Grapalat" w:cs="Sylfaen"/>
                <w:sz w:val="16"/>
                <w:szCs w:val="16"/>
                <w:lang w:val="hy-AM"/>
              </w:rPr>
              <w:t>Անվտանգությունն</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ըստ</w:t>
            </w:r>
            <w:r w:rsidRPr="003A7438">
              <w:rPr>
                <w:rFonts w:ascii="GHEA Grapalat" w:hAnsi="GHEA Grapalat" w:cs="Arial LatArm"/>
                <w:sz w:val="16"/>
                <w:szCs w:val="16"/>
                <w:lang w:val="hy-AM"/>
              </w:rPr>
              <w:t xml:space="preserve"> </w:t>
            </w:r>
            <w:r w:rsidRPr="003A7438">
              <w:rPr>
                <w:rFonts w:ascii="GHEA Grapalat" w:hAnsi="GHEA Grapalat"/>
                <w:sz w:val="16"/>
                <w:szCs w:val="16"/>
                <w:lang w:val="hy-AM"/>
              </w:rPr>
              <w:t xml:space="preserve">N 2-III-4.9-01-2010 </w:t>
            </w:r>
            <w:r w:rsidRPr="003A7438">
              <w:rPr>
                <w:rFonts w:ascii="GHEA Grapalat" w:hAnsi="GHEA Grapalat" w:cs="Sylfaen"/>
                <w:sz w:val="16"/>
                <w:szCs w:val="16"/>
                <w:lang w:val="hy-AM"/>
              </w:rPr>
              <w:t>հիգիենիկ</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նորմատիվների</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և</w:t>
            </w:r>
            <w:r w:rsidRPr="003A7438">
              <w:rPr>
                <w:rFonts w:ascii="GHEA Grapalat" w:hAnsi="GHEA Grapalat" w:cs="Arial LatArm"/>
                <w:sz w:val="16"/>
                <w:szCs w:val="16"/>
                <w:lang w:val="hy-AM"/>
              </w:rPr>
              <w:t xml:space="preserve"> &lt;&lt;</w:t>
            </w:r>
            <w:r w:rsidRPr="003A7438">
              <w:rPr>
                <w:rFonts w:ascii="GHEA Grapalat" w:hAnsi="GHEA Grapalat" w:cs="Sylfaen"/>
                <w:sz w:val="16"/>
                <w:szCs w:val="16"/>
                <w:lang w:val="hy-AM"/>
              </w:rPr>
              <w:t>Սննդամթերքի</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անվտանգության</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մասին</w:t>
            </w:r>
            <w:r w:rsidRPr="003A7438">
              <w:rPr>
                <w:rFonts w:ascii="GHEA Grapalat" w:hAnsi="GHEA Grapalat" w:cs="Arial LatArm"/>
                <w:sz w:val="16"/>
                <w:szCs w:val="16"/>
                <w:lang w:val="hy-AM"/>
              </w:rPr>
              <w:t xml:space="preserve">&gt;&gt; </w:t>
            </w:r>
            <w:r w:rsidRPr="003A7438">
              <w:rPr>
                <w:rFonts w:ascii="GHEA Grapalat" w:hAnsi="GHEA Grapalat" w:cs="Sylfaen"/>
                <w:sz w:val="16"/>
                <w:szCs w:val="16"/>
                <w:lang w:val="hy-AM"/>
              </w:rPr>
              <w:t>ՀՀ</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օրենքի</w:t>
            </w:r>
            <w:r w:rsidRPr="003A7438">
              <w:rPr>
                <w:rFonts w:ascii="GHEA Grapalat" w:hAnsi="GHEA Grapalat" w:cs="Arial LatArm"/>
                <w:sz w:val="16"/>
                <w:szCs w:val="16"/>
                <w:lang w:val="hy-AM"/>
              </w:rPr>
              <w:t xml:space="preserve"> 9-</w:t>
            </w:r>
            <w:r w:rsidRPr="003A7438">
              <w:rPr>
                <w:rFonts w:ascii="GHEA Grapalat" w:hAnsi="GHEA Grapalat" w:cs="Sylfaen"/>
                <w:sz w:val="16"/>
                <w:szCs w:val="16"/>
                <w:lang w:val="hy-AM"/>
              </w:rPr>
              <w:t>րդ</w:t>
            </w:r>
            <w:r w:rsidRPr="003A7438">
              <w:rPr>
                <w:rFonts w:ascii="GHEA Grapalat" w:hAnsi="GHEA Grapalat" w:cs="Arial LatArm"/>
                <w:sz w:val="16"/>
                <w:szCs w:val="16"/>
                <w:lang w:val="hy-AM"/>
              </w:rPr>
              <w:t xml:space="preserve"> </w:t>
            </w:r>
            <w:r w:rsidRPr="003A7438">
              <w:rPr>
                <w:rFonts w:ascii="GHEA Grapalat" w:hAnsi="GHEA Grapalat" w:cs="Sylfaen"/>
                <w:sz w:val="16"/>
                <w:szCs w:val="16"/>
                <w:lang w:val="hy-AM"/>
              </w:rPr>
              <w:t>հոդվածի</w:t>
            </w:r>
          </w:p>
        </w:tc>
        <w:tc>
          <w:tcPr>
            <w:tcW w:w="992" w:type="dxa"/>
            <w:vAlign w:val="center"/>
          </w:tcPr>
          <w:p w:rsidR="009850BA" w:rsidRPr="009161BB" w:rsidRDefault="009850BA" w:rsidP="008B5C9C">
            <w:pPr>
              <w:jc w:val="center"/>
              <w:rPr>
                <w:rFonts w:ascii="GHEA Grapalat" w:hAnsi="GHEA Grapalat"/>
                <w:sz w:val="18"/>
                <w:szCs w:val="18"/>
              </w:rPr>
            </w:pPr>
            <w:r w:rsidRPr="009161BB">
              <w:rPr>
                <w:rFonts w:ascii="GHEA Grapalat" w:hAnsi="GHEA Grapalat"/>
                <w:sz w:val="18"/>
                <w:szCs w:val="18"/>
              </w:rPr>
              <w:t xml:space="preserve">լիտր </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rPr>
            </w:pPr>
            <w:r>
              <w:rPr>
                <w:rFonts w:ascii="GHEA Grapalat" w:hAnsi="GHEA Grapalat"/>
                <w:sz w:val="18"/>
                <w:szCs w:val="18"/>
              </w:rPr>
              <w:t>207</w:t>
            </w:r>
            <w:r w:rsidR="009850BA" w:rsidRPr="009161BB">
              <w:rPr>
                <w:rFonts w:ascii="GHEA Grapalat" w:hAnsi="GHEA Grapalat"/>
                <w:sz w:val="18"/>
                <w:szCs w:val="18"/>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207</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161BB" w:rsidRDefault="009850BA" w:rsidP="008B5C9C">
            <w:pPr>
              <w:jc w:val="center"/>
              <w:rPr>
                <w:rFonts w:ascii="GHEA Grapalat" w:hAnsi="GHEA Grapalat"/>
                <w:sz w:val="16"/>
                <w:szCs w:val="16"/>
                <w:lang w:val="ru-RU"/>
              </w:rPr>
            </w:pPr>
            <w:r w:rsidRPr="009161BB">
              <w:rPr>
                <w:rFonts w:ascii="GHEA Grapalat" w:hAnsi="GHEA Grapalat"/>
                <w:sz w:val="16"/>
                <w:szCs w:val="16"/>
                <w:lang w:val="ru-RU"/>
              </w:rPr>
              <w:t>16</w:t>
            </w:r>
          </w:p>
        </w:tc>
        <w:tc>
          <w:tcPr>
            <w:tcW w:w="1276"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t>15831000</w:t>
            </w:r>
          </w:p>
        </w:tc>
        <w:tc>
          <w:tcPr>
            <w:tcW w:w="1559" w:type="dxa"/>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շաքարավազ</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TimesArmenianPSMT"/>
                <w:sz w:val="18"/>
                <w:szCs w:val="18"/>
                <w:lang w:val="hy-AM"/>
              </w:rPr>
            </w:pPr>
            <w:r w:rsidRPr="00103EFF">
              <w:rPr>
                <w:rFonts w:ascii="GHEA Grapalat" w:hAnsi="GHEA Grapalat"/>
                <w:sz w:val="18"/>
                <w:szCs w:val="18"/>
                <w:lang w:val="hy-AM"/>
              </w:rPr>
              <w:t>Սպիտակ գույնի, ճակնդեղից,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&lt;&lt;Սննդամթերքի անվտանգության մասին&gt;&gt; ՀՀ օրենքի 8-րդ հոդվածի:</w:t>
            </w:r>
          </w:p>
        </w:tc>
        <w:tc>
          <w:tcPr>
            <w:tcW w:w="992"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8B5C9C">
            <w:pPr>
              <w:jc w:val="center"/>
              <w:rPr>
                <w:rFonts w:ascii="GHEA Grapalat" w:hAnsi="GHEA Grapalat"/>
                <w:sz w:val="18"/>
                <w:szCs w:val="18"/>
              </w:rPr>
            </w:pPr>
            <w:r>
              <w:rPr>
                <w:rFonts w:ascii="GHEA Grapalat" w:hAnsi="GHEA Grapalat"/>
                <w:sz w:val="18"/>
                <w:szCs w:val="18"/>
              </w:rPr>
              <w:t>82</w:t>
            </w:r>
            <w:r w:rsidR="009850BA" w:rsidRPr="009161BB">
              <w:rPr>
                <w:rFonts w:ascii="GHEA Grapalat" w:hAnsi="GHEA Grapalat"/>
                <w:sz w:val="18"/>
                <w:szCs w:val="18"/>
              </w:rPr>
              <w:t>,0</w:t>
            </w:r>
          </w:p>
        </w:tc>
        <w:tc>
          <w:tcPr>
            <w:tcW w:w="1134" w:type="dxa"/>
            <w:vAlign w:val="center"/>
          </w:tcPr>
          <w:p w:rsidR="009850BA" w:rsidRPr="009161BB" w:rsidRDefault="009850BA" w:rsidP="008B5C9C">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8B5C9C">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8B5C9C">
            <w:pPr>
              <w:jc w:val="center"/>
              <w:rPr>
                <w:rFonts w:ascii="GHEA Grapalat" w:hAnsi="GHEA Grapalat" w:cs="Calibri"/>
                <w:color w:val="000000"/>
                <w:sz w:val="18"/>
                <w:szCs w:val="18"/>
              </w:rPr>
            </w:pPr>
            <w:r>
              <w:rPr>
                <w:rFonts w:ascii="GHEA Grapalat" w:hAnsi="GHEA Grapalat" w:cs="Calibri"/>
                <w:color w:val="000000"/>
                <w:sz w:val="18"/>
                <w:szCs w:val="18"/>
              </w:rPr>
              <w:t>82</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8B5C9C">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850BA" w:rsidRDefault="009850BA" w:rsidP="008B5C9C">
            <w:pPr>
              <w:jc w:val="center"/>
              <w:rPr>
                <w:rFonts w:ascii="GHEA Grapalat" w:hAnsi="GHEA Grapalat"/>
                <w:sz w:val="16"/>
                <w:szCs w:val="16"/>
              </w:rPr>
            </w:pPr>
            <w:r>
              <w:rPr>
                <w:rFonts w:ascii="GHEA Grapalat" w:hAnsi="GHEA Grapalat"/>
                <w:sz w:val="16"/>
                <w:szCs w:val="16"/>
              </w:rPr>
              <w:t>17</w:t>
            </w:r>
          </w:p>
        </w:tc>
        <w:tc>
          <w:tcPr>
            <w:tcW w:w="1276" w:type="dxa"/>
            <w:vAlign w:val="center"/>
          </w:tcPr>
          <w:p w:rsidR="009850BA" w:rsidRPr="00AB3E6D" w:rsidRDefault="009850BA" w:rsidP="008B5C9C">
            <w:pPr>
              <w:jc w:val="center"/>
              <w:rPr>
                <w:rFonts w:ascii="GHEA Grapalat" w:hAnsi="GHEA Grapalat"/>
                <w:sz w:val="18"/>
                <w:szCs w:val="18"/>
              </w:rPr>
            </w:pPr>
            <w:r>
              <w:rPr>
                <w:rFonts w:ascii="GHEA Grapalat" w:hAnsi="GHEA Grapalat"/>
                <w:sz w:val="18"/>
                <w:szCs w:val="18"/>
              </w:rPr>
              <w:t>15333100</w:t>
            </w:r>
          </w:p>
        </w:tc>
        <w:tc>
          <w:tcPr>
            <w:tcW w:w="1559" w:type="dxa"/>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 xml:space="preserve">Տոմատի մածուկ </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TimesArmenianPSMT"/>
                <w:sz w:val="18"/>
                <w:szCs w:val="18"/>
                <w:lang w:val="hy-AM"/>
              </w:rPr>
            </w:pPr>
            <w:r w:rsidRPr="00103EFF">
              <w:rPr>
                <w:rFonts w:ascii="GHEA Grapalat" w:hAnsi="GHEA Grapalat"/>
                <w:sz w:val="18"/>
                <w:szCs w:val="18"/>
                <w:lang w:val="hy-AM"/>
              </w:rPr>
              <w:t xml:space="preserve">Բարձր տեսակի, փաթեթավորումը` մինչև 10 դմ3 տարողությամբ ապակե տարաներում, ԳՕՍՏ 3343-89: Անվտանգությունը՝ ըստ N 2-III-4.9-01-2010 հիգիենիկ նորմատիվների, իսկ մակնշումը` &lt;&lt;Սննդամթերքի անվտանգության մասին&gt;&gt; ՀՀ </w:t>
            </w:r>
            <w:r w:rsidRPr="00103EFF">
              <w:rPr>
                <w:rFonts w:ascii="GHEA Grapalat" w:hAnsi="GHEA Grapalat"/>
                <w:sz w:val="18"/>
                <w:szCs w:val="18"/>
                <w:lang w:val="hy-AM"/>
              </w:rPr>
              <w:lastRenderedPageBreak/>
              <w:t>օրենքի 8-րդ հոդվածի</w:t>
            </w:r>
            <w:r>
              <w:rPr>
                <w:rFonts w:ascii="GHEA Grapalat" w:hAnsi="GHEA Grapalat"/>
                <w:sz w:val="18"/>
                <w:szCs w:val="18"/>
                <w:lang w:val="hy-AM"/>
              </w:rPr>
              <w:t>:</w:t>
            </w:r>
          </w:p>
        </w:tc>
        <w:tc>
          <w:tcPr>
            <w:tcW w:w="992"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lastRenderedPageBreak/>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9850BA">
            <w:pPr>
              <w:jc w:val="center"/>
              <w:rPr>
                <w:rFonts w:ascii="GHEA Grapalat" w:hAnsi="GHEA Grapalat"/>
                <w:sz w:val="18"/>
                <w:szCs w:val="18"/>
              </w:rPr>
            </w:pPr>
            <w:r>
              <w:rPr>
                <w:rFonts w:ascii="GHEA Grapalat" w:hAnsi="GHEA Grapalat"/>
                <w:sz w:val="18"/>
                <w:szCs w:val="18"/>
              </w:rPr>
              <w:t>22</w:t>
            </w:r>
            <w:r w:rsidR="009850BA" w:rsidRPr="009161BB">
              <w:rPr>
                <w:rFonts w:ascii="GHEA Grapalat" w:hAnsi="GHEA Grapalat"/>
                <w:sz w:val="18"/>
                <w:szCs w:val="18"/>
              </w:rPr>
              <w:t>,0</w:t>
            </w:r>
          </w:p>
        </w:tc>
        <w:tc>
          <w:tcPr>
            <w:tcW w:w="1134" w:type="dxa"/>
            <w:vAlign w:val="center"/>
          </w:tcPr>
          <w:p w:rsidR="009850BA" w:rsidRPr="009161BB" w:rsidRDefault="009850BA" w:rsidP="009850BA">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9850BA">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9850BA">
            <w:pPr>
              <w:jc w:val="center"/>
              <w:rPr>
                <w:rFonts w:ascii="GHEA Grapalat" w:hAnsi="GHEA Grapalat" w:cs="Calibri"/>
                <w:color w:val="000000"/>
                <w:sz w:val="18"/>
                <w:szCs w:val="18"/>
              </w:rPr>
            </w:pPr>
            <w:r>
              <w:rPr>
                <w:rFonts w:ascii="GHEA Grapalat" w:hAnsi="GHEA Grapalat" w:cs="Calibri"/>
                <w:color w:val="000000"/>
                <w:sz w:val="18"/>
                <w:szCs w:val="18"/>
              </w:rPr>
              <w:t>22</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9850BA">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850BA" w:rsidRDefault="009850BA" w:rsidP="008B5C9C">
            <w:pPr>
              <w:jc w:val="center"/>
              <w:rPr>
                <w:rFonts w:ascii="GHEA Grapalat" w:hAnsi="GHEA Grapalat"/>
                <w:sz w:val="16"/>
                <w:szCs w:val="16"/>
              </w:rPr>
            </w:pPr>
            <w:r>
              <w:rPr>
                <w:rFonts w:ascii="GHEA Grapalat" w:hAnsi="GHEA Grapalat"/>
                <w:sz w:val="16"/>
                <w:szCs w:val="16"/>
              </w:rPr>
              <w:lastRenderedPageBreak/>
              <w:t>18</w:t>
            </w:r>
          </w:p>
        </w:tc>
        <w:tc>
          <w:tcPr>
            <w:tcW w:w="1276" w:type="dxa"/>
            <w:vAlign w:val="center"/>
          </w:tcPr>
          <w:p w:rsidR="009850BA" w:rsidRPr="00AB3E6D" w:rsidRDefault="009850BA" w:rsidP="008B5C9C">
            <w:pPr>
              <w:jc w:val="center"/>
              <w:rPr>
                <w:rFonts w:ascii="GHEA Grapalat" w:hAnsi="GHEA Grapalat"/>
                <w:sz w:val="18"/>
                <w:szCs w:val="18"/>
              </w:rPr>
            </w:pPr>
            <w:r>
              <w:rPr>
                <w:rFonts w:ascii="GHEA Grapalat" w:hAnsi="GHEA Grapalat"/>
                <w:sz w:val="18"/>
                <w:szCs w:val="18"/>
              </w:rPr>
              <w:t>03222128</w:t>
            </w:r>
          </w:p>
        </w:tc>
        <w:tc>
          <w:tcPr>
            <w:tcW w:w="1559" w:type="dxa"/>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 xml:space="preserve">Խնձոր </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TimesArmenianPSMT"/>
                <w:sz w:val="18"/>
                <w:szCs w:val="18"/>
                <w:lang w:val="hy-AM"/>
              </w:rPr>
            </w:pPr>
            <w:r w:rsidRPr="00103EFF">
              <w:rPr>
                <w:rFonts w:ascii="GHEA Grapalat" w:hAnsi="GHEA Grapalat"/>
                <w:sz w:val="18"/>
                <w:szCs w:val="18"/>
                <w:lang w:val="hy-AM"/>
              </w:rPr>
              <w:t>Խնձոր թարմ, միջին չափի,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&lt;&lt;Թարմ պտուղ-բանջարեղենի տեխնիկական կանոնակարգի&gt;&gt;և &lt;&lt;Սննդամթերքի անվտանգության մասին&gt;&gt; ՀՀ օրենքի 8-րդ հոդվածի:</w:t>
            </w:r>
          </w:p>
        </w:tc>
        <w:tc>
          <w:tcPr>
            <w:tcW w:w="992" w:type="dxa"/>
            <w:vAlign w:val="center"/>
          </w:tcPr>
          <w:p w:rsidR="009850BA" w:rsidRPr="009161BB" w:rsidRDefault="009850BA" w:rsidP="008B5C9C">
            <w:pPr>
              <w:jc w:val="center"/>
              <w:rPr>
                <w:rFonts w:ascii="GHEA Grapalat" w:hAnsi="GHEA Grapalat"/>
                <w:sz w:val="18"/>
                <w:szCs w:val="18"/>
              </w:rPr>
            </w:pP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9850BA">
            <w:pPr>
              <w:jc w:val="center"/>
              <w:rPr>
                <w:rFonts w:ascii="GHEA Grapalat" w:hAnsi="GHEA Grapalat"/>
                <w:sz w:val="18"/>
                <w:szCs w:val="18"/>
              </w:rPr>
            </w:pPr>
            <w:r>
              <w:rPr>
                <w:rFonts w:ascii="GHEA Grapalat" w:hAnsi="GHEA Grapalat"/>
                <w:sz w:val="18"/>
                <w:szCs w:val="18"/>
              </w:rPr>
              <w:t>224.</w:t>
            </w:r>
            <w:r w:rsidR="009850BA" w:rsidRPr="009161BB">
              <w:rPr>
                <w:rFonts w:ascii="GHEA Grapalat" w:hAnsi="GHEA Grapalat"/>
                <w:sz w:val="18"/>
                <w:szCs w:val="18"/>
              </w:rPr>
              <w:t>0</w:t>
            </w:r>
          </w:p>
        </w:tc>
        <w:tc>
          <w:tcPr>
            <w:tcW w:w="1134" w:type="dxa"/>
            <w:vAlign w:val="center"/>
          </w:tcPr>
          <w:p w:rsidR="009850BA" w:rsidRPr="009161BB" w:rsidRDefault="009850BA" w:rsidP="009850BA">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9850BA">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9850BA">
            <w:pPr>
              <w:jc w:val="center"/>
              <w:rPr>
                <w:rFonts w:ascii="GHEA Grapalat" w:hAnsi="GHEA Grapalat" w:cs="Calibri"/>
                <w:color w:val="000000"/>
                <w:sz w:val="18"/>
                <w:szCs w:val="18"/>
              </w:rPr>
            </w:pPr>
            <w:r>
              <w:rPr>
                <w:rFonts w:ascii="GHEA Grapalat" w:hAnsi="GHEA Grapalat" w:cs="Calibri"/>
                <w:color w:val="000000"/>
                <w:sz w:val="18"/>
                <w:szCs w:val="18"/>
              </w:rPr>
              <w:t>224</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9850BA">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r w:rsidR="009850BA" w:rsidRPr="009161BB" w:rsidTr="00E23C76">
        <w:tc>
          <w:tcPr>
            <w:tcW w:w="581" w:type="dxa"/>
            <w:vAlign w:val="center"/>
          </w:tcPr>
          <w:p w:rsidR="009850BA" w:rsidRPr="009850BA" w:rsidRDefault="009850BA" w:rsidP="008B5C9C">
            <w:pPr>
              <w:jc w:val="center"/>
              <w:rPr>
                <w:rFonts w:ascii="GHEA Grapalat" w:hAnsi="GHEA Grapalat"/>
                <w:sz w:val="16"/>
                <w:szCs w:val="16"/>
              </w:rPr>
            </w:pPr>
            <w:r>
              <w:rPr>
                <w:rFonts w:ascii="GHEA Grapalat" w:hAnsi="GHEA Grapalat"/>
                <w:sz w:val="16"/>
                <w:szCs w:val="16"/>
              </w:rPr>
              <w:t>19</w:t>
            </w:r>
          </w:p>
        </w:tc>
        <w:tc>
          <w:tcPr>
            <w:tcW w:w="1276" w:type="dxa"/>
            <w:vAlign w:val="center"/>
          </w:tcPr>
          <w:p w:rsidR="009850BA" w:rsidRPr="00AB3E6D" w:rsidRDefault="009850BA" w:rsidP="008B5C9C">
            <w:pPr>
              <w:jc w:val="center"/>
              <w:rPr>
                <w:rFonts w:ascii="GHEA Grapalat" w:hAnsi="GHEA Grapalat"/>
                <w:sz w:val="18"/>
                <w:szCs w:val="18"/>
              </w:rPr>
            </w:pPr>
            <w:r>
              <w:rPr>
                <w:rFonts w:ascii="GHEA Grapalat" w:hAnsi="GHEA Grapalat"/>
                <w:sz w:val="18"/>
                <w:szCs w:val="18"/>
              </w:rPr>
              <w:t>155</w:t>
            </w:r>
            <w:r w:rsidR="00171C1F">
              <w:rPr>
                <w:rFonts w:ascii="GHEA Grapalat" w:hAnsi="GHEA Grapalat"/>
                <w:sz w:val="18"/>
                <w:szCs w:val="18"/>
              </w:rPr>
              <w:t>31100</w:t>
            </w:r>
          </w:p>
        </w:tc>
        <w:tc>
          <w:tcPr>
            <w:tcW w:w="1559" w:type="dxa"/>
            <w:vAlign w:val="center"/>
          </w:tcPr>
          <w:p w:rsidR="009850BA" w:rsidRPr="009850BA" w:rsidRDefault="009850BA" w:rsidP="009850BA">
            <w:pPr>
              <w:jc w:val="center"/>
              <w:rPr>
                <w:rFonts w:ascii="GHEA Grapalat" w:hAnsi="GHEA Grapalat"/>
                <w:i/>
                <w:sz w:val="18"/>
                <w:szCs w:val="18"/>
              </w:rPr>
            </w:pPr>
            <w:r w:rsidRPr="009850BA">
              <w:rPr>
                <w:rFonts w:ascii="GHEA Grapalat" w:hAnsi="GHEA Grapalat"/>
                <w:i/>
                <w:sz w:val="18"/>
                <w:szCs w:val="18"/>
              </w:rPr>
              <w:t xml:space="preserve">Կարագ  </w:t>
            </w:r>
          </w:p>
        </w:tc>
        <w:tc>
          <w:tcPr>
            <w:tcW w:w="1134" w:type="dxa"/>
            <w:vAlign w:val="center"/>
          </w:tcPr>
          <w:p w:rsidR="009850BA" w:rsidRPr="009161BB" w:rsidRDefault="009850BA" w:rsidP="008B5C9C">
            <w:pPr>
              <w:jc w:val="center"/>
              <w:rPr>
                <w:rFonts w:ascii="GHEA Grapalat" w:hAnsi="GHEA Grapalat"/>
                <w:sz w:val="18"/>
                <w:szCs w:val="18"/>
              </w:rPr>
            </w:pPr>
          </w:p>
        </w:tc>
        <w:tc>
          <w:tcPr>
            <w:tcW w:w="3402" w:type="dxa"/>
          </w:tcPr>
          <w:p w:rsidR="009850BA" w:rsidRPr="004704E9" w:rsidRDefault="009850BA" w:rsidP="009850BA">
            <w:pPr>
              <w:jc w:val="both"/>
              <w:rPr>
                <w:rFonts w:ascii="GHEA Grapalat" w:hAnsi="GHEA Grapalat" w:cs="TimesArmenianPSMT"/>
                <w:sz w:val="18"/>
                <w:szCs w:val="18"/>
                <w:lang w:val="hy-AM"/>
              </w:rPr>
            </w:pPr>
            <w:r w:rsidRPr="005F7428">
              <w:rPr>
                <w:rFonts w:ascii="GHEA Grapalat" w:hAnsi="GHEA Grapalat"/>
                <w:color w:val="000000"/>
                <w:sz w:val="16"/>
                <w:szCs w:val="16"/>
                <w:shd w:val="clear" w:color="auto" w:fill="FFFFFF"/>
              </w:rPr>
              <w:t>Սերուցքային, յուղայնությունը՝82,5-90,5%,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992" w:type="dxa"/>
            <w:vAlign w:val="center"/>
          </w:tcPr>
          <w:p w:rsidR="009850BA" w:rsidRPr="009161BB" w:rsidRDefault="009850BA" w:rsidP="008B5C9C">
            <w:pPr>
              <w:jc w:val="center"/>
              <w:rPr>
                <w:rFonts w:ascii="GHEA Grapalat" w:hAnsi="GHEA Grapalat"/>
                <w:sz w:val="18"/>
                <w:szCs w:val="18"/>
              </w:rPr>
            </w:pPr>
            <w:r>
              <w:rPr>
                <w:rFonts w:ascii="GHEA Grapalat" w:hAnsi="GHEA Grapalat"/>
                <w:sz w:val="18"/>
                <w:szCs w:val="18"/>
              </w:rPr>
              <w:t>կգ</w:t>
            </w:r>
          </w:p>
        </w:tc>
        <w:tc>
          <w:tcPr>
            <w:tcW w:w="992"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9850BA" w:rsidP="008B5C9C">
            <w:pPr>
              <w:jc w:val="center"/>
              <w:rPr>
                <w:rFonts w:ascii="GHEA Grapalat" w:hAnsi="GHEA Grapalat"/>
                <w:sz w:val="18"/>
                <w:szCs w:val="18"/>
              </w:rPr>
            </w:pPr>
          </w:p>
        </w:tc>
        <w:tc>
          <w:tcPr>
            <w:tcW w:w="1134" w:type="dxa"/>
            <w:vAlign w:val="center"/>
          </w:tcPr>
          <w:p w:rsidR="009850BA" w:rsidRPr="009161BB" w:rsidRDefault="00171C1F" w:rsidP="009850BA">
            <w:pPr>
              <w:jc w:val="center"/>
              <w:rPr>
                <w:rFonts w:ascii="GHEA Grapalat" w:hAnsi="GHEA Grapalat"/>
                <w:sz w:val="18"/>
                <w:szCs w:val="18"/>
              </w:rPr>
            </w:pPr>
            <w:r>
              <w:rPr>
                <w:rFonts w:ascii="GHEA Grapalat" w:hAnsi="GHEA Grapalat"/>
                <w:sz w:val="18"/>
                <w:szCs w:val="18"/>
              </w:rPr>
              <w:t>33</w:t>
            </w:r>
            <w:r w:rsidR="009850BA" w:rsidRPr="009161BB">
              <w:rPr>
                <w:rFonts w:ascii="GHEA Grapalat" w:hAnsi="GHEA Grapalat"/>
                <w:sz w:val="18"/>
                <w:szCs w:val="18"/>
              </w:rPr>
              <w:t>,0</w:t>
            </w:r>
          </w:p>
        </w:tc>
        <w:tc>
          <w:tcPr>
            <w:tcW w:w="1134" w:type="dxa"/>
            <w:vAlign w:val="center"/>
          </w:tcPr>
          <w:p w:rsidR="009850BA" w:rsidRPr="009161BB" w:rsidRDefault="009850BA" w:rsidP="009850BA">
            <w:pPr>
              <w:jc w:val="center"/>
              <w:rPr>
                <w:rFonts w:ascii="GHEA Grapalat" w:hAnsi="GHEA Grapalat"/>
                <w:sz w:val="18"/>
                <w:szCs w:val="18"/>
                <w:lang w:val="hy-AM"/>
              </w:rPr>
            </w:pPr>
            <w:r w:rsidRPr="009161BB">
              <w:rPr>
                <w:rFonts w:ascii="GHEA Grapalat" w:hAnsi="GHEA Grapalat" w:cs="Sylfaen"/>
                <w:sz w:val="18"/>
                <w:szCs w:val="18"/>
                <w:lang w:val="af-ZA"/>
              </w:rPr>
              <w:t>գ</w:t>
            </w:r>
            <w:r w:rsidRPr="009161BB">
              <w:rPr>
                <w:rFonts w:ascii="GHEA Grapalat" w:hAnsi="GHEA Grapalat"/>
                <w:sz w:val="18"/>
                <w:szCs w:val="18"/>
                <w:lang w:val="af-ZA"/>
              </w:rPr>
              <w:t xml:space="preserve">. </w:t>
            </w:r>
            <w:r w:rsidRPr="009161BB">
              <w:rPr>
                <w:rFonts w:ascii="GHEA Grapalat" w:hAnsi="GHEA Grapalat"/>
                <w:sz w:val="18"/>
                <w:szCs w:val="18"/>
              </w:rPr>
              <w:t>Խաչփար</w:t>
            </w:r>
          </w:p>
          <w:p w:rsidR="009850BA" w:rsidRPr="009161BB" w:rsidRDefault="009850BA" w:rsidP="009850BA">
            <w:pPr>
              <w:jc w:val="center"/>
              <w:rPr>
                <w:rFonts w:ascii="GHEA Grapalat" w:hAnsi="GHEA Grapalat"/>
                <w:sz w:val="18"/>
                <w:szCs w:val="18"/>
                <w:lang w:val="hy-AM"/>
              </w:rPr>
            </w:pPr>
            <w:r w:rsidRPr="009161BB">
              <w:rPr>
                <w:rFonts w:ascii="GHEA Grapalat" w:hAnsi="GHEA Grapalat"/>
                <w:sz w:val="18"/>
                <w:szCs w:val="18"/>
              </w:rPr>
              <w:t xml:space="preserve">Խաչփարի </w:t>
            </w:r>
            <w:r w:rsidRPr="009161BB">
              <w:rPr>
                <w:rFonts w:ascii="GHEA Grapalat" w:hAnsi="GHEA Grapalat"/>
                <w:sz w:val="18"/>
                <w:szCs w:val="18"/>
                <w:lang w:val="hy-AM"/>
              </w:rPr>
              <w:t>ՊՈԱԿ շենք</w:t>
            </w:r>
          </w:p>
        </w:tc>
        <w:tc>
          <w:tcPr>
            <w:tcW w:w="851" w:type="dxa"/>
            <w:vAlign w:val="center"/>
          </w:tcPr>
          <w:p w:rsidR="009850BA" w:rsidRPr="009161BB" w:rsidRDefault="00171C1F" w:rsidP="009850BA">
            <w:pPr>
              <w:jc w:val="center"/>
              <w:rPr>
                <w:rFonts w:ascii="GHEA Grapalat" w:hAnsi="GHEA Grapalat" w:cs="Calibri"/>
                <w:color w:val="000000"/>
                <w:sz w:val="18"/>
                <w:szCs w:val="18"/>
              </w:rPr>
            </w:pPr>
            <w:r>
              <w:rPr>
                <w:rFonts w:ascii="GHEA Grapalat" w:hAnsi="GHEA Grapalat" w:cs="Calibri"/>
                <w:color w:val="000000"/>
                <w:sz w:val="18"/>
                <w:szCs w:val="18"/>
              </w:rPr>
              <w:t>33</w:t>
            </w:r>
            <w:r w:rsidR="009850BA" w:rsidRPr="009161BB">
              <w:rPr>
                <w:rFonts w:ascii="GHEA Grapalat" w:hAnsi="GHEA Grapalat" w:cs="Calibri"/>
                <w:color w:val="000000"/>
                <w:sz w:val="18"/>
                <w:szCs w:val="18"/>
              </w:rPr>
              <w:t>,0</w:t>
            </w:r>
          </w:p>
        </w:tc>
        <w:tc>
          <w:tcPr>
            <w:tcW w:w="1276" w:type="dxa"/>
            <w:vAlign w:val="center"/>
          </w:tcPr>
          <w:p w:rsidR="009850BA" w:rsidRPr="009161BB" w:rsidRDefault="009850BA" w:rsidP="009850BA">
            <w:pPr>
              <w:jc w:val="center"/>
              <w:rPr>
                <w:rFonts w:ascii="GHEA Grapalat" w:hAnsi="GHEA Grapalat"/>
                <w:sz w:val="18"/>
                <w:szCs w:val="18"/>
                <w:lang w:val="ru-RU"/>
              </w:rPr>
            </w:pPr>
            <w:r w:rsidRPr="009161BB">
              <w:rPr>
                <w:rFonts w:ascii="GHEA Grapalat" w:hAnsi="GHEA Grapalat"/>
                <w:sz w:val="18"/>
                <w:szCs w:val="18"/>
              </w:rPr>
              <w:t>01,01,20</w:t>
            </w:r>
            <w:r>
              <w:rPr>
                <w:rFonts w:ascii="GHEA Grapalat" w:hAnsi="GHEA Grapalat"/>
                <w:sz w:val="18"/>
                <w:szCs w:val="18"/>
              </w:rPr>
              <w:t>20</w:t>
            </w:r>
            <w:r w:rsidRPr="009161BB">
              <w:rPr>
                <w:rFonts w:ascii="GHEA Grapalat" w:hAnsi="GHEA Grapalat"/>
                <w:sz w:val="18"/>
                <w:szCs w:val="18"/>
              </w:rPr>
              <w:t xml:space="preserve">թ-ից շաբաթական </w:t>
            </w:r>
            <w:r w:rsidRPr="009161BB">
              <w:rPr>
                <w:rFonts w:ascii="GHEA Grapalat" w:hAnsi="GHEA Grapalat"/>
                <w:sz w:val="18"/>
                <w:szCs w:val="18"/>
                <w:lang w:val="ru-RU"/>
              </w:rPr>
              <w:t xml:space="preserve"> </w:t>
            </w:r>
          </w:p>
        </w:tc>
      </w:tr>
    </w:tbl>
    <w:p w:rsidR="009161BB" w:rsidRPr="009161BB" w:rsidRDefault="009161BB" w:rsidP="009161BB">
      <w:pPr>
        <w:jc w:val="both"/>
        <w:rPr>
          <w:rFonts w:ascii="GHEA Grapalat" w:hAnsi="GHEA Grapalat"/>
          <w:sz w:val="20"/>
        </w:rPr>
      </w:pPr>
    </w:p>
    <w:p w:rsidR="009161BB" w:rsidRPr="009161BB" w:rsidRDefault="009161BB" w:rsidP="009161BB">
      <w:pPr>
        <w:jc w:val="both"/>
        <w:rPr>
          <w:rFonts w:ascii="GHEA Grapalat" w:hAnsi="GHEA Grapalat" w:cs="Sylfaen"/>
          <w:i/>
          <w:sz w:val="18"/>
          <w:szCs w:val="18"/>
          <w:lang w:val="pt-BR"/>
        </w:rPr>
      </w:pPr>
      <w:r w:rsidRPr="009161BB">
        <w:rPr>
          <w:rFonts w:ascii="GHEA Grapalat" w:hAnsi="GHEA Grapalat"/>
          <w:sz w:val="20"/>
        </w:rPr>
        <w:t xml:space="preserve">  *</w:t>
      </w:r>
      <w:r w:rsidRPr="009161BB">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9161BB" w:rsidRPr="009161BB" w:rsidRDefault="009161BB" w:rsidP="009161BB">
      <w:pPr>
        <w:jc w:val="both"/>
        <w:rPr>
          <w:rFonts w:ascii="GHEA Grapalat" w:hAnsi="GHEA Grapalat" w:cs="Sylfaen"/>
          <w:i/>
          <w:sz w:val="18"/>
          <w:szCs w:val="18"/>
          <w:lang w:val="pt-BR"/>
        </w:rPr>
      </w:pPr>
      <w:r w:rsidRPr="009161BB">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9161BB" w:rsidRPr="009161BB" w:rsidRDefault="009161BB" w:rsidP="009161BB">
      <w:pPr>
        <w:jc w:val="both"/>
        <w:rPr>
          <w:rFonts w:ascii="GHEA Grapalat" w:hAnsi="GHEA Grapalat" w:cs="Sylfaen"/>
          <w:i/>
          <w:sz w:val="18"/>
          <w:szCs w:val="18"/>
          <w:lang w:val="pt-BR"/>
        </w:rPr>
      </w:pPr>
      <w:r w:rsidRPr="009161BB">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9161BB" w:rsidRPr="009161BB" w:rsidRDefault="009161BB" w:rsidP="009161BB">
      <w:pPr>
        <w:jc w:val="both"/>
        <w:rPr>
          <w:rFonts w:ascii="GHEA Grapalat" w:hAnsi="GHEA Grapalat" w:cs="Sylfaen"/>
          <w:i/>
          <w:sz w:val="18"/>
          <w:szCs w:val="18"/>
          <w:lang w:val="pt-BR"/>
        </w:rPr>
      </w:pPr>
    </w:p>
    <w:p w:rsidR="009161BB" w:rsidRPr="009161BB" w:rsidRDefault="009161BB" w:rsidP="009161BB">
      <w:pPr>
        <w:tabs>
          <w:tab w:val="left" w:pos="795"/>
        </w:tabs>
        <w:rPr>
          <w:rFonts w:ascii="GHEA Grapalat" w:hAnsi="GHEA Grapalat" w:cs="Sylfaen"/>
          <w:bCs/>
          <w:i/>
          <w:sz w:val="18"/>
          <w:szCs w:val="18"/>
          <w:lang w:val="nb-NO"/>
        </w:rPr>
      </w:pPr>
      <w:r w:rsidRPr="009161BB">
        <w:rPr>
          <w:rFonts w:ascii="GHEA Grapalat" w:hAnsi="GHEA Grapalat" w:cs="Calibri"/>
          <w:bCs/>
          <w:i/>
          <w:sz w:val="18"/>
          <w:szCs w:val="18"/>
          <w:lang w:val="hy-AM"/>
        </w:rPr>
        <w:t>1. Գնման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առարկայի</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հատկանիշների</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բնութագրերում</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հղում</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որևէ</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առևտրային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նշանի</w:t>
      </w:r>
      <w:r w:rsidRPr="009161BB">
        <w:rPr>
          <w:rFonts w:ascii="GHEA Grapalat" w:hAnsi="GHEA Grapalat" w:cs="Calibri"/>
          <w:bCs/>
          <w:i/>
          <w:sz w:val="18"/>
          <w:szCs w:val="18"/>
          <w:lang w:val="nb-NO"/>
        </w:rPr>
        <w:t>,</w:t>
      </w:r>
      <w:r w:rsidRPr="009161BB">
        <w:rPr>
          <w:rFonts w:ascii="GHEA Grapalat" w:hAnsi="GHEA Grapalat" w:cs="Calibri"/>
          <w:bCs/>
          <w:i/>
          <w:sz w:val="18"/>
          <w:szCs w:val="18"/>
          <w:lang w:val="hy-AM"/>
        </w:rPr>
        <w:t>ֆիրմային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անվանմանը</w:t>
      </w:r>
      <w:r w:rsidRPr="009161BB">
        <w:rPr>
          <w:rFonts w:ascii="GHEA Grapalat" w:hAnsi="GHEA Grapalat" w:cs="Calibri"/>
          <w:bCs/>
          <w:i/>
          <w:sz w:val="18"/>
          <w:szCs w:val="18"/>
          <w:lang w:val="nb-NO"/>
        </w:rPr>
        <w:t>,</w:t>
      </w:r>
      <w:r w:rsidRPr="009161BB">
        <w:rPr>
          <w:rFonts w:ascii="GHEA Grapalat" w:hAnsi="GHEA Grapalat" w:cs="Calibri"/>
          <w:bCs/>
          <w:i/>
          <w:sz w:val="18"/>
          <w:szCs w:val="18"/>
          <w:lang w:val="hy-AM"/>
        </w:rPr>
        <w:t>արտոնագրին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էսքիզին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կամ</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մոդելին</w:t>
      </w:r>
      <w:r w:rsidRPr="009161BB">
        <w:rPr>
          <w:rFonts w:ascii="GHEA Grapalat" w:hAnsi="GHEA Grapalat" w:cs="Calibri"/>
          <w:bCs/>
          <w:i/>
          <w:sz w:val="18"/>
          <w:szCs w:val="18"/>
          <w:lang w:val="nb-NO"/>
        </w:rPr>
        <w:t>,</w:t>
      </w:r>
      <w:r w:rsidRPr="009161BB">
        <w:rPr>
          <w:rFonts w:ascii="GHEA Grapalat" w:hAnsi="GHEA Grapalat" w:cs="Calibri"/>
          <w:bCs/>
          <w:i/>
          <w:sz w:val="18"/>
          <w:szCs w:val="18"/>
          <w:lang w:val="hy-AM"/>
        </w:rPr>
        <w:t>ծագման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երկրին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կոնկրետ</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աղբյուրին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կամ</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արտադրողին պարունակելու</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դեպքում</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կիրառելի</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նաև</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կամ</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համարժեքը</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համաձայն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Գնումների</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մասին</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ՀՀ</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օրենքի</w:t>
      </w:r>
      <w:r w:rsidRPr="009161BB">
        <w:rPr>
          <w:rFonts w:ascii="GHEA Grapalat" w:hAnsi="GHEA Grapalat" w:cs="Calibri"/>
          <w:bCs/>
          <w:i/>
          <w:sz w:val="18"/>
          <w:szCs w:val="18"/>
          <w:lang w:val="nb-NO"/>
        </w:rPr>
        <w:t xml:space="preserve"> 12-</w:t>
      </w:r>
      <w:r w:rsidRPr="009161BB">
        <w:rPr>
          <w:rFonts w:ascii="GHEA Grapalat" w:hAnsi="GHEA Grapalat" w:cs="Calibri"/>
          <w:bCs/>
          <w:i/>
          <w:sz w:val="18"/>
          <w:szCs w:val="18"/>
          <w:lang w:val="hy-AM"/>
        </w:rPr>
        <w:t>րդ</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հոդվածի</w:t>
      </w:r>
      <w:r w:rsidRPr="009161BB">
        <w:rPr>
          <w:rFonts w:ascii="GHEA Grapalat" w:hAnsi="GHEA Grapalat" w:cs="Calibri"/>
          <w:bCs/>
          <w:i/>
          <w:sz w:val="18"/>
          <w:szCs w:val="18"/>
          <w:lang w:val="nb-NO"/>
        </w:rPr>
        <w:t xml:space="preserve"> 5-</w:t>
      </w:r>
      <w:r w:rsidRPr="009161BB">
        <w:rPr>
          <w:rFonts w:ascii="GHEA Grapalat" w:hAnsi="GHEA Grapalat" w:cs="Calibri"/>
          <w:bCs/>
          <w:i/>
          <w:sz w:val="18"/>
          <w:szCs w:val="18"/>
          <w:lang w:val="hy-AM"/>
        </w:rPr>
        <w:t>րդ</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մասով</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սահմանված</w:t>
      </w:r>
      <w:r w:rsidRPr="009161BB">
        <w:rPr>
          <w:rFonts w:ascii="GHEA Grapalat" w:hAnsi="GHEA Grapalat" w:cs="Calibri"/>
          <w:bCs/>
          <w:i/>
          <w:sz w:val="18"/>
          <w:szCs w:val="18"/>
          <w:lang w:val="nb-NO"/>
        </w:rPr>
        <w:t xml:space="preserve"> </w:t>
      </w:r>
      <w:r w:rsidRPr="009161BB">
        <w:rPr>
          <w:rFonts w:ascii="GHEA Grapalat" w:hAnsi="GHEA Grapalat" w:cs="Calibri"/>
          <w:bCs/>
          <w:i/>
          <w:sz w:val="18"/>
          <w:szCs w:val="18"/>
          <w:lang w:val="hy-AM"/>
        </w:rPr>
        <w:t>պահանջների</w:t>
      </w:r>
      <w:r w:rsidRPr="009161BB">
        <w:rPr>
          <w:rFonts w:ascii="GHEA Grapalat" w:hAnsi="GHEA Grapalat" w:cs="Calibri"/>
          <w:bCs/>
          <w:i/>
          <w:sz w:val="18"/>
          <w:szCs w:val="18"/>
          <w:lang w:val="nb-NO"/>
        </w:rPr>
        <w:t>:</w:t>
      </w:r>
    </w:p>
    <w:p w:rsidR="009161BB" w:rsidRPr="009161BB" w:rsidRDefault="009161BB" w:rsidP="009161BB">
      <w:pPr>
        <w:rPr>
          <w:rFonts w:ascii="GHEA Grapalat" w:hAnsi="GHEA Grapalat"/>
          <w:i/>
          <w:sz w:val="18"/>
          <w:szCs w:val="18"/>
          <w:lang w:val="nb-NO"/>
        </w:rPr>
      </w:pPr>
      <w:r w:rsidRPr="009161BB">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9161BB" w:rsidRPr="009161BB" w:rsidRDefault="009161BB" w:rsidP="009161BB">
      <w:pPr>
        <w:rPr>
          <w:rFonts w:ascii="GHEA Grapalat" w:hAnsi="GHEA Grapalat"/>
          <w:i/>
          <w:sz w:val="18"/>
          <w:szCs w:val="18"/>
          <w:lang w:val="nb-NO"/>
        </w:rPr>
      </w:pPr>
      <w:r w:rsidRPr="009161BB">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9161BB" w:rsidRPr="009161BB" w:rsidRDefault="009161BB" w:rsidP="009161BB">
      <w:pPr>
        <w:rPr>
          <w:rFonts w:ascii="GHEA Grapalat" w:hAnsi="GHEA Grapalat"/>
          <w:i/>
          <w:sz w:val="18"/>
          <w:szCs w:val="18"/>
          <w:lang w:val="hy-AM"/>
        </w:rPr>
      </w:pPr>
      <w:r w:rsidRPr="009161BB">
        <w:rPr>
          <w:rFonts w:ascii="GHEA Grapalat" w:hAnsi="GHEA Grapalat"/>
          <w:i/>
          <w:sz w:val="18"/>
          <w:szCs w:val="18"/>
          <w:lang w:val="nb-NO"/>
        </w:rPr>
        <w:t>4. Մատակարարման իրականցվում է գնորդի հետ համաձայնեցված ժամին</w:t>
      </w:r>
      <w:r w:rsidRPr="009161BB">
        <w:rPr>
          <w:rFonts w:ascii="GHEA Grapalat" w:hAnsi="GHEA Grapalat"/>
          <w:i/>
          <w:sz w:val="18"/>
          <w:szCs w:val="18"/>
          <w:lang w:val="hy-AM"/>
        </w:rPr>
        <w:t>:</w:t>
      </w:r>
    </w:p>
    <w:p w:rsidR="009161BB" w:rsidRPr="009161BB" w:rsidRDefault="009161BB" w:rsidP="009161BB">
      <w:pPr>
        <w:rPr>
          <w:rFonts w:ascii="GHEA Grapalat" w:hAnsi="GHEA Grapalat"/>
          <w:i/>
          <w:sz w:val="18"/>
          <w:szCs w:val="18"/>
          <w:lang w:val="nb-NO"/>
        </w:rPr>
      </w:pPr>
      <w:r w:rsidRPr="009161BB">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9161BB" w:rsidRPr="009161BB" w:rsidRDefault="009161BB" w:rsidP="009161BB">
      <w:pPr>
        <w:rPr>
          <w:rFonts w:ascii="GHEA Grapalat" w:hAnsi="GHEA Grapalat"/>
          <w:i/>
          <w:sz w:val="18"/>
          <w:szCs w:val="18"/>
          <w:lang w:val="nb-NO"/>
        </w:rPr>
      </w:pPr>
      <w:r w:rsidRPr="009161BB">
        <w:rPr>
          <w:rFonts w:ascii="GHEA Grapalat" w:hAnsi="GHEA Grapalat"/>
          <w:i/>
          <w:sz w:val="18"/>
          <w:szCs w:val="18"/>
          <w:lang w:val="nb-NO"/>
        </w:rPr>
        <w:lastRenderedPageBreak/>
        <w:t>6. Մատակարարումը կատարվում է մատակարարի միջոցների հաշվին` Գնման ժամանակացույցում նշված հասցեով</w:t>
      </w:r>
    </w:p>
    <w:p w:rsidR="009161BB" w:rsidRPr="009161BB" w:rsidRDefault="009161BB" w:rsidP="009161BB">
      <w:pPr>
        <w:rPr>
          <w:rFonts w:ascii="GHEA Grapalat" w:hAnsi="GHEA Grapalat"/>
          <w:i/>
          <w:sz w:val="18"/>
          <w:szCs w:val="18"/>
          <w:lang w:val="nb-NO"/>
        </w:rPr>
      </w:pPr>
      <w:r w:rsidRPr="009161BB">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9161BB" w:rsidRPr="009161BB" w:rsidRDefault="009161BB" w:rsidP="009161BB">
      <w:pPr>
        <w:jc w:val="both"/>
        <w:rPr>
          <w:rFonts w:ascii="GHEA Grapalat" w:hAnsi="GHEA Grapalat"/>
          <w:i/>
          <w:sz w:val="18"/>
          <w:szCs w:val="18"/>
          <w:lang w:val="nb-NO"/>
        </w:rPr>
      </w:pPr>
      <w:r w:rsidRPr="009161BB">
        <w:rPr>
          <w:rFonts w:ascii="GHEA Grapalat" w:hAnsi="GHEA Grapalat"/>
          <w:i/>
          <w:sz w:val="18"/>
          <w:szCs w:val="18"/>
          <w:lang w:val="nb-NO"/>
        </w:rPr>
        <w:t>8. Նախատեսվում է գնել  20</w:t>
      </w:r>
      <w:r>
        <w:rPr>
          <w:rFonts w:ascii="GHEA Grapalat" w:hAnsi="GHEA Grapalat"/>
          <w:i/>
          <w:sz w:val="18"/>
          <w:szCs w:val="18"/>
          <w:lang w:val="nb-NO"/>
        </w:rPr>
        <w:t>20</w:t>
      </w:r>
      <w:r w:rsidRPr="009161BB">
        <w:rPr>
          <w:rFonts w:ascii="GHEA Grapalat" w:hAnsi="GHEA Grapalat"/>
          <w:i/>
          <w:sz w:val="18"/>
          <w:szCs w:val="18"/>
          <w:lang w:val="nb-NO"/>
        </w:rPr>
        <w:t xml:space="preserve"> թվականի  ընթացքում՝ ընդ որում մինչև ամսվա համար սահմանված վերջին աշխատանքային օրը ներառյալ</w:t>
      </w:r>
    </w:p>
    <w:p w:rsidR="009161BB" w:rsidRPr="009161BB" w:rsidRDefault="009161BB" w:rsidP="009161BB">
      <w:pPr>
        <w:jc w:val="both"/>
        <w:rPr>
          <w:rFonts w:ascii="GHEA Grapalat" w:hAnsi="GHEA Grapalat" w:cs="Sylfaen"/>
          <w:i/>
          <w:sz w:val="18"/>
          <w:szCs w:val="18"/>
          <w:lang w:val="pt-BR"/>
        </w:rPr>
      </w:pPr>
      <w:r w:rsidRPr="009161BB">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9161BB" w:rsidRPr="009161BB" w:rsidRDefault="009161BB" w:rsidP="009161BB">
      <w:pPr>
        <w:jc w:val="both"/>
        <w:rPr>
          <w:rFonts w:ascii="GHEA Grapalat" w:hAnsi="GHEA Grapalat"/>
          <w:i/>
          <w:sz w:val="18"/>
          <w:szCs w:val="18"/>
          <w:lang w:val="pt-BR"/>
        </w:rPr>
      </w:pPr>
      <w:r w:rsidRPr="009161BB">
        <w:rPr>
          <w:rFonts w:ascii="GHEA Grapalat" w:hAnsi="GHEA Grapalat"/>
          <w:i/>
          <w:sz w:val="18"/>
          <w:szCs w:val="18"/>
          <w:lang w:val="pt-BR"/>
        </w:rPr>
        <w:t>Պայման</w:t>
      </w:r>
      <w:r>
        <w:rPr>
          <w:rFonts w:ascii="GHEA Grapalat" w:hAnsi="GHEA Grapalat"/>
          <w:i/>
          <w:sz w:val="18"/>
          <w:szCs w:val="18"/>
          <w:lang w:val="pt-BR"/>
        </w:rPr>
        <w:t>ագիրը գործում է մինչև 30.12.2020</w:t>
      </w:r>
      <w:r w:rsidRPr="009161BB">
        <w:rPr>
          <w:rFonts w:ascii="GHEA Grapalat" w:hAnsi="GHEA Grapalat"/>
          <w:i/>
          <w:sz w:val="18"/>
          <w:szCs w:val="18"/>
          <w:lang w:val="pt-BR"/>
        </w:rPr>
        <w:t>թ.</w:t>
      </w:r>
    </w:p>
    <w:p w:rsidR="00814300" w:rsidRPr="00FA1819" w:rsidRDefault="00814300" w:rsidP="009B022A">
      <w:pPr>
        <w:jc w:val="both"/>
        <w:rPr>
          <w:rFonts w:ascii="GHEA Grapalat" w:hAnsi="GHEA Grapalat"/>
          <w:sz w:val="20"/>
          <w:lang w:val="pt-BR"/>
        </w:rPr>
      </w:pPr>
    </w:p>
    <w:p w:rsidR="00814300" w:rsidRPr="00FA1819" w:rsidRDefault="00814300" w:rsidP="009B022A">
      <w:pPr>
        <w:ind w:firstLine="709"/>
        <w:rPr>
          <w:rFonts w:ascii="GHEA Grapalat" w:hAnsi="GHEA Grapalat"/>
          <w:sz w:val="20"/>
          <w:lang w:val="pt-BR"/>
        </w:rPr>
      </w:pPr>
    </w:p>
    <w:tbl>
      <w:tblPr>
        <w:tblW w:w="9645" w:type="dxa"/>
        <w:tblInd w:w="2175" w:type="dxa"/>
        <w:tblLayout w:type="fixed"/>
        <w:tblLook w:val="04A0" w:firstRow="1" w:lastRow="0" w:firstColumn="1" w:lastColumn="0" w:noHBand="0" w:noVBand="1"/>
      </w:tblPr>
      <w:tblGrid>
        <w:gridCol w:w="4539"/>
        <w:gridCol w:w="760"/>
        <w:gridCol w:w="4346"/>
      </w:tblGrid>
      <w:tr w:rsidR="009161BB" w:rsidTr="009161BB">
        <w:tc>
          <w:tcPr>
            <w:tcW w:w="4539" w:type="dxa"/>
          </w:tcPr>
          <w:p w:rsidR="009161BB" w:rsidRDefault="009161BB" w:rsidP="009161BB">
            <w:pPr>
              <w:jc w:val="center"/>
              <w:rPr>
                <w:rFonts w:ascii="GHEA Grapalat" w:hAnsi="GHEA Grapalat" w:cs="Sylfaen"/>
                <w:b/>
                <w:bCs/>
                <w:lang w:val="nb-NO"/>
              </w:rPr>
            </w:pPr>
            <w:r>
              <w:rPr>
                <w:rFonts w:ascii="GHEA Grapalat" w:hAnsi="GHEA Grapalat" w:cs="Sylfaen"/>
                <w:b/>
                <w:bCs/>
                <w:lang w:val="nb-NO"/>
              </w:rPr>
              <w:t>ԳՆՈՐԴ</w:t>
            </w:r>
          </w:p>
          <w:p w:rsidR="009161BB" w:rsidRPr="00FA1819" w:rsidRDefault="009161BB" w:rsidP="009161BB">
            <w:pPr>
              <w:spacing w:line="276" w:lineRule="auto"/>
              <w:rPr>
                <w:rFonts w:ascii="Sylfaen" w:hAnsi="Sylfaen" w:cs="Sylfaen"/>
                <w:color w:val="000000"/>
                <w:sz w:val="20"/>
                <w:szCs w:val="20"/>
                <w:lang w:val="hy-AM"/>
              </w:rPr>
            </w:pP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u w:val="single"/>
                <w:lang w:val="hy-AM"/>
              </w:rPr>
              <w:t>.</w:t>
            </w:r>
            <w:r w:rsidRPr="009161BB">
              <w:rPr>
                <w:rFonts w:ascii="GHEA Grapalat" w:hAnsi="GHEA Grapalat"/>
                <w:sz w:val="20"/>
                <w:szCs w:val="20"/>
                <w:lang w:val="hy-AM"/>
              </w:rPr>
              <w:t>Խաչփարի</w:t>
            </w:r>
            <w:r w:rsidRPr="009161BB">
              <w:rPr>
                <w:rFonts w:ascii="GHEA Grapalat" w:hAnsi="GHEA Grapalat"/>
                <w:sz w:val="20"/>
                <w:szCs w:val="20"/>
                <w:lang w:val="nb-NO"/>
              </w:rPr>
              <w:t xml:space="preserve">  </w:t>
            </w:r>
            <w:r w:rsidRPr="009161BB">
              <w:rPr>
                <w:rFonts w:ascii="GHEA Grapalat" w:hAnsi="GHEA Grapalat"/>
                <w:sz w:val="20"/>
                <w:szCs w:val="20"/>
                <w:lang w:val="hy-AM"/>
              </w:rPr>
              <w:t>միջ</w:t>
            </w:r>
            <w:r w:rsidRPr="009161BB">
              <w:rPr>
                <w:rFonts w:ascii="GHEA Grapalat" w:hAnsi="GHEA Grapalat"/>
                <w:sz w:val="20"/>
                <w:szCs w:val="20"/>
                <w:lang w:val="nb-NO"/>
              </w:rPr>
              <w:t>.</w:t>
            </w:r>
            <w:r w:rsidRPr="009161BB">
              <w:rPr>
                <w:rFonts w:ascii="GHEA Grapalat" w:hAnsi="GHEA Grapalat"/>
                <w:sz w:val="20"/>
                <w:szCs w:val="20"/>
                <w:lang w:val="hy-AM"/>
              </w:rPr>
              <w:t>դպրոց</w:t>
            </w:r>
            <w:r w:rsidRPr="009161BB">
              <w:rPr>
                <w:rFonts w:ascii="GHEA Grapalat" w:hAnsi="GHEA Grapalat"/>
                <w:sz w:val="20"/>
                <w:szCs w:val="20"/>
                <w:lang w:val="nb-NO"/>
              </w:rPr>
              <w:t xml:space="preserve"> </w:t>
            </w:r>
            <w:r w:rsidRPr="009161BB">
              <w:rPr>
                <w:rFonts w:ascii="GHEA Grapalat" w:hAnsi="GHEA Grapalat"/>
                <w:sz w:val="20"/>
                <w:szCs w:val="20"/>
                <w:lang w:val="hy-AM"/>
              </w:rPr>
              <w:t xml:space="preserve">ՀՈԱԿ </w:t>
            </w: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lang w:val="hy-AM"/>
              </w:rPr>
              <w:t>Արարատի</w:t>
            </w:r>
            <w:r w:rsidRPr="009161BB">
              <w:rPr>
                <w:rFonts w:ascii="GHEA Grapalat" w:hAnsi="GHEA Grapalat"/>
                <w:sz w:val="20"/>
                <w:szCs w:val="20"/>
                <w:lang w:val="nb-NO"/>
              </w:rPr>
              <w:t xml:space="preserve"> </w:t>
            </w:r>
            <w:r w:rsidRPr="009161BB">
              <w:rPr>
                <w:rFonts w:ascii="GHEA Grapalat" w:hAnsi="GHEA Grapalat"/>
                <w:sz w:val="20"/>
                <w:szCs w:val="20"/>
                <w:lang w:val="hy-AM"/>
              </w:rPr>
              <w:t>մարզ</w:t>
            </w:r>
            <w:r w:rsidRPr="009161BB">
              <w:rPr>
                <w:rFonts w:ascii="GHEA Grapalat" w:hAnsi="GHEA Grapalat"/>
                <w:sz w:val="20"/>
                <w:szCs w:val="20"/>
                <w:lang w:val="nb-NO"/>
              </w:rPr>
              <w:t xml:space="preserve">, </w:t>
            </w:r>
            <w:r w:rsidRPr="009161BB">
              <w:rPr>
                <w:rFonts w:ascii="GHEA Grapalat" w:hAnsi="GHEA Grapalat"/>
                <w:sz w:val="20"/>
                <w:szCs w:val="20"/>
                <w:lang w:val="hy-AM"/>
              </w:rPr>
              <w:t>Խաչփար</w:t>
            </w:r>
            <w:r w:rsidRPr="009161BB">
              <w:rPr>
                <w:rFonts w:ascii="GHEA Grapalat" w:hAnsi="GHEA Grapalat"/>
                <w:sz w:val="20"/>
                <w:szCs w:val="20"/>
                <w:lang w:val="nb-NO"/>
              </w:rPr>
              <w:t xml:space="preserve"> </w:t>
            </w:r>
            <w:r w:rsidRPr="009161BB">
              <w:rPr>
                <w:rFonts w:ascii="GHEA Grapalat" w:hAnsi="GHEA Grapalat"/>
                <w:sz w:val="20"/>
                <w:szCs w:val="20"/>
                <w:lang w:val="hy-AM"/>
              </w:rPr>
              <w:t>համայնքի</w:t>
            </w:r>
            <w:r w:rsidRPr="009161BB">
              <w:rPr>
                <w:rFonts w:ascii="GHEA Grapalat" w:hAnsi="GHEA Grapalat"/>
                <w:sz w:val="20"/>
                <w:szCs w:val="20"/>
                <w:lang w:val="nb-NO"/>
              </w:rPr>
              <w:t xml:space="preserve"> 5-</w:t>
            </w:r>
            <w:r w:rsidRPr="009161BB">
              <w:rPr>
                <w:rFonts w:ascii="GHEA Grapalat" w:hAnsi="GHEA Grapalat"/>
                <w:sz w:val="20"/>
                <w:szCs w:val="20"/>
                <w:lang w:val="hy-AM"/>
              </w:rPr>
              <w:t>րդ</w:t>
            </w:r>
            <w:r w:rsidRPr="009161BB">
              <w:rPr>
                <w:rFonts w:ascii="GHEA Grapalat" w:hAnsi="GHEA Grapalat"/>
                <w:sz w:val="20"/>
                <w:szCs w:val="20"/>
                <w:lang w:val="nb-NO"/>
              </w:rPr>
              <w:t xml:space="preserve"> </w:t>
            </w:r>
            <w:r w:rsidRPr="009161BB">
              <w:rPr>
                <w:rFonts w:ascii="GHEA Grapalat" w:hAnsi="GHEA Grapalat"/>
                <w:sz w:val="20"/>
                <w:szCs w:val="20"/>
                <w:lang w:val="hy-AM"/>
              </w:rPr>
              <w:t>փողոց</w:t>
            </w:r>
            <w:r w:rsidRPr="009161BB">
              <w:rPr>
                <w:rFonts w:ascii="GHEA Grapalat" w:hAnsi="GHEA Grapalat"/>
                <w:sz w:val="20"/>
                <w:szCs w:val="20"/>
                <w:lang w:val="nb-NO"/>
              </w:rPr>
              <w:t xml:space="preserve"> 15 </w:t>
            </w:r>
            <w:r w:rsidRPr="009161BB">
              <w:rPr>
                <w:rFonts w:ascii="GHEA Grapalat" w:hAnsi="GHEA Grapalat"/>
                <w:sz w:val="20"/>
                <w:szCs w:val="20"/>
                <w:lang w:val="hy-AM"/>
              </w:rPr>
              <w:t>շենք</w:t>
            </w:r>
            <w:r w:rsidRPr="009161BB">
              <w:rPr>
                <w:rFonts w:ascii="GHEA Grapalat" w:hAnsi="GHEA Grapalat"/>
                <w:sz w:val="20"/>
                <w:szCs w:val="20"/>
                <w:lang w:val="nb-NO"/>
              </w:rPr>
              <w:t xml:space="preserve"> </w:t>
            </w: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lang w:val="nb-NO"/>
              </w:rPr>
              <w:t xml:space="preserve">Հ/Հ </w:t>
            </w:r>
            <w:r>
              <w:rPr>
                <w:rFonts w:ascii="GHEA Grapalat" w:hAnsi="GHEA Grapalat"/>
                <w:sz w:val="20"/>
                <w:szCs w:val="20"/>
                <w:lang w:val="nb-NO"/>
              </w:rPr>
              <w:t>900438000060</w:t>
            </w:r>
          </w:p>
          <w:p w:rsidR="00227232" w:rsidRPr="00227232" w:rsidRDefault="00227232" w:rsidP="00227232">
            <w:pPr>
              <w:jc w:val="center"/>
              <w:rPr>
                <w:rFonts w:ascii="GHEA Grapalat" w:hAnsi="GHEA Grapalat"/>
                <w:sz w:val="20"/>
                <w:szCs w:val="20"/>
                <w:lang w:val="nb-NO"/>
              </w:rPr>
            </w:pPr>
            <w:r>
              <w:rPr>
                <w:rFonts w:ascii="GHEA Grapalat" w:hAnsi="GHEA Grapalat"/>
                <w:sz w:val="20"/>
                <w:szCs w:val="20"/>
              </w:rPr>
              <w:t>ՀՀ</w:t>
            </w:r>
            <w:r w:rsidRPr="00227232">
              <w:rPr>
                <w:rFonts w:ascii="GHEA Grapalat" w:hAnsi="GHEA Grapalat"/>
                <w:sz w:val="20"/>
                <w:szCs w:val="20"/>
                <w:lang w:val="nb-NO"/>
              </w:rPr>
              <w:t xml:space="preserve"> </w:t>
            </w:r>
            <w:r>
              <w:rPr>
                <w:rFonts w:ascii="GHEA Grapalat" w:hAnsi="GHEA Grapalat"/>
                <w:sz w:val="20"/>
                <w:szCs w:val="20"/>
              </w:rPr>
              <w:t>ՖՆ</w:t>
            </w:r>
            <w:r w:rsidRPr="00227232">
              <w:rPr>
                <w:rFonts w:ascii="GHEA Grapalat" w:hAnsi="GHEA Grapalat"/>
                <w:sz w:val="20"/>
                <w:szCs w:val="20"/>
                <w:lang w:val="nb-NO"/>
              </w:rPr>
              <w:t xml:space="preserve">  </w:t>
            </w:r>
            <w:r>
              <w:rPr>
                <w:rFonts w:ascii="GHEA Grapalat" w:hAnsi="GHEA Grapalat"/>
                <w:sz w:val="20"/>
                <w:szCs w:val="20"/>
              </w:rPr>
              <w:t>գործառնական</w:t>
            </w:r>
            <w:r w:rsidRPr="00227232">
              <w:rPr>
                <w:rFonts w:ascii="GHEA Grapalat" w:hAnsi="GHEA Grapalat"/>
                <w:sz w:val="20"/>
                <w:szCs w:val="20"/>
                <w:lang w:val="nb-NO"/>
              </w:rPr>
              <w:t xml:space="preserve"> </w:t>
            </w:r>
            <w:r>
              <w:rPr>
                <w:rFonts w:ascii="GHEA Grapalat" w:hAnsi="GHEA Grapalat"/>
                <w:sz w:val="20"/>
                <w:szCs w:val="20"/>
              </w:rPr>
              <w:t>վարչություն</w:t>
            </w:r>
          </w:p>
          <w:p w:rsidR="00227232" w:rsidRPr="009161BB" w:rsidRDefault="00227232" w:rsidP="00227232">
            <w:pPr>
              <w:jc w:val="center"/>
              <w:rPr>
                <w:rFonts w:ascii="GHEA Grapalat" w:hAnsi="GHEA Grapalat"/>
                <w:sz w:val="20"/>
                <w:szCs w:val="20"/>
                <w:lang w:val="nb-NO"/>
              </w:rPr>
            </w:pPr>
            <w:r w:rsidRPr="009161BB">
              <w:rPr>
                <w:rFonts w:ascii="GHEA Grapalat" w:hAnsi="GHEA Grapalat"/>
                <w:sz w:val="20"/>
                <w:szCs w:val="20"/>
                <w:lang w:val="hy-AM"/>
              </w:rPr>
              <w:t>ՀՎՀՀ 0</w:t>
            </w:r>
            <w:r w:rsidRPr="009161BB">
              <w:rPr>
                <w:rFonts w:ascii="GHEA Grapalat" w:hAnsi="GHEA Grapalat"/>
                <w:sz w:val="20"/>
                <w:szCs w:val="20"/>
                <w:lang w:val="nb-NO"/>
              </w:rPr>
              <w:t>3804229</w:t>
            </w:r>
          </w:p>
          <w:p w:rsidR="009161BB" w:rsidRPr="009161BB" w:rsidRDefault="009161BB" w:rsidP="009161BB">
            <w:pPr>
              <w:spacing w:line="276" w:lineRule="auto"/>
              <w:rPr>
                <w:rFonts w:ascii="Sylfaen" w:hAnsi="Sylfaen"/>
                <w:sz w:val="20"/>
                <w:lang w:val="nb-NO"/>
              </w:rPr>
            </w:pPr>
          </w:p>
          <w:p w:rsidR="009161BB" w:rsidRPr="0069073C" w:rsidRDefault="009161BB" w:rsidP="009161BB">
            <w:pPr>
              <w:spacing w:line="276" w:lineRule="auto"/>
              <w:rPr>
                <w:rFonts w:ascii="Sylfaen" w:hAnsi="Sylfaen"/>
                <w:color w:val="000000"/>
                <w:sz w:val="20"/>
                <w:szCs w:val="20"/>
                <w:lang w:val="hy-AM"/>
              </w:rPr>
            </w:pPr>
          </w:p>
          <w:p w:rsidR="009161BB" w:rsidRPr="009161BB" w:rsidRDefault="009161BB" w:rsidP="009161BB">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sidRPr="009161BB">
              <w:rPr>
                <w:rFonts w:ascii="GHEA Grapalat" w:hAnsi="GHEA Grapalat"/>
                <w:color w:val="000000"/>
                <w:sz w:val="20"/>
                <w:szCs w:val="20"/>
                <w:lang w:val="hy-AM"/>
              </w:rPr>
              <w:t xml:space="preserve">Ս,Եփրեմյան </w:t>
            </w:r>
          </w:p>
          <w:p w:rsidR="009161BB" w:rsidRPr="0069073C" w:rsidRDefault="009161BB" w:rsidP="009161BB">
            <w:pPr>
              <w:jc w:val="center"/>
              <w:rPr>
                <w:rFonts w:ascii="GHEA Grapalat" w:hAnsi="GHEA Grapalat"/>
                <w:lang w:val="hy-AM"/>
              </w:rPr>
            </w:pPr>
            <w:r w:rsidRPr="0069073C">
              <w:rPr>
                <w:rFonts w:ascii="GHEA Grapalat" w:hAnsi="GHEA Grapalat"/>
                <w:lang w:val="hy-AM"/>
              </w:rPr>
              <w:t>---------------------------------</w:t>
            </w:r>
          </w:p>
          <w:p w:rsidR="009161BB" w:rsidRPr="0069073C" w:rsidRDefault="009161BB" w:rsidP="009161BB">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9161BB" w:rsidRDefault="009161BB" w:rsidP="009161BB">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9161BB" w:rsidRDefault="009161BB" w:rsidP="009161BB">
            <w:pPr>
              <w:jc w:val="center"/>
              <w:rPr>
                <w:rFonts w:ascii="GHEA Grapalat" w:hAnsi="GHEA Grapalat"/>
                <w:lang w:val="hy-AM"/>
              </w:rPr>
            </w:pPr>
          </w:p>
        </w:tc>
        <w:tc>
          <w:tcPr>
            <w:tcW w:w="4346" w:type="dxa"/>
          </w:tcPr>
          <w:p w:rsidR="009161BB" w:rsidRDefault="009161BB" w:rsidP="009161BB">
            <w:pPr>
              <w:jc w:val="center"/>
              <w:rPr>
                <w:rFonts w:ascii="GHEA Grapalat" w:hAnsi="GHEA Grapalat" w:cs="Sylfaen"/>
                <w:b/>
                <w:bCs/>
                <w:lang w:val="hy-AM"/>
              </w:rPr>
            </w:pPr>
            <w:r>
              <w:rPr>
                <w:rFonts w:ascii="GHEA Grapalat" w:hAnsi="GHEA Grapalat" w:cs="Sylfaen"/>
                <w:b/>
                <w:bCs/>
                <w:lang w:val="hy-AM"/>
              </w:rPr>
              <w:t>ՎԱՃԱՌՈՂ</w:t>
            </w:r>
          </w:p>
          <w:p w:rsidR="009161BB" w:rsidRDefault="009161BB" w:rsidP="009161BB">
            <w:pPr>
              <w:jc w:val="center"/>
              <w:rPr>
                <w:rFonts w:ascii="GHEA Grapalat" w:hAnsi="GHEA Grapalat"/>
                <w:lang w:val="hy-AM"/>
              </w:rPr>
            </w:pPr>
          </w:p>
          <w:p w:rsidR="009161BB" w:rsidRDefault="009161BB" w:rsidP="009161BB">
            <w:pPr>
              <w:jc w:val="center"/>
              <w:rPr>
                <w:rFonts w:ascii="GHEA Grapalat" w:hAnsi="GHEA Grapalat"/>
                <w:lang w:val="hy-AM"/>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Pr="009161BB" w:rsidRDefault="009161BB" w:rsidP="009161BB">
            <w:pPr>
              <w:rPr>
                <w:rFonts w:ascii="GHEA Grapalat" w:hAnsi="GHEA Grapalat"/>
              </w:rPr>
            </w:pPr>
          </w:p>
          <w:p w:rsidR="009161BB" w:rsidRDefault="009161BB" w:rsidP="009161BB">
            <w:pPr>
              <w:jc w:val="center"/>
              <w:rPr>
                <w:rFonts w:ascii="GHEA Grapalat" w:hAnsi="GHEA Grapalat"/>
                <w:lang w:val="hy-AM"/>
              </w:rPr>
            </w:pPr>
            <w:r>
              <w:rPr>
                <w:rFonts w:ascii="GHEA Grapalat" w:hAnsi="GHEA Grapalat"/>
                <w:lang w:val="hy-AM"/>
              </w:rPr>
              <w:t>---------------------------------</w:t>
            </w:r>
          </w:p>
          <w:p w:rsidR="009161BB" w:rsidRDefault="009161BB" w:rsidP="009161BB">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9161BB" w:rsidRDefault="009161BB" w:rsidP="009161BB">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center"/>
        <w:rPr>
          <w:rFonts w:ascii="GHEA Grapalat" w:hAnsi="GHEA Grapalat"/>
          <w:sz w:val="20"/>
        </w:rPr>
      </w:pPr>
      <w:r>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E374C9"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1</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rPr>
            </w:pPr>
            <w:r>
              <w:rPr>
                <w:rFonts w:ascii="GHEA Grapalat" w:hAnsi="GHEA Grapalat"/>
                <w:sz w:val="18"/>
                <w:szCs w:val="18"/>
              </w:rPr>
              <w:t>1581110</w:t>
            </w:r>
            <w:r w:rsidRPr="009161BB">
              <w:rPr>
                <w:rFonts w:ascii="GHEA Grapalat" w:hAnsi="GHEA Grapalat"/>
                <w:sz w:val="18"/>
                <w:szCs w:val="18"/>
              </w:rPr>
              <w:t>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rPr>
              <w:t xml:space="preserve">Հաց </w:t>
            </w:r>
            <w:r w:rsidRPr="009850BA">
              <w:rPr>
                <w:rFonts w:ascii="GHEA Grapalat" w:hAnsi="GHEA Grapalat" w:cs="Sylfaen"/>
                <w:sz w:val="18"/>
                <w:szCs w:val="18"/>
                <w:lang w:val="ru-RU"/>
              </w:rPr>
              <w:t>մատնաքաշ</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2</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sidRPr="009161BB">
              <w:rPr>
                <w:rFonts w:ascii="GHEA Grapalat" w:hAnsi="GHEA Grapalat"/>
                <w:sz w:val="18"/>
                <w:szCs w:val="18"/>
                <w:lang w:val="ru-RU"/>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մակարոն</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3</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sidRPr="009161BB">
              <w:rPr>
                <w:rFonts w:ascii="GHEA Grapalat" w:hAnsi="GHEA Grapalat"/>
                <w:sz w:val="18"/>
                <w:szCs w:val="18"/>
                <w:lang w:val="ru-RU"/>
              </w:rPr>
              <w:t>15872400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rPr>
            </w:pPr>
            <w:r w:rsidRPr="009850BA">
              <w:rPr>
                <w:rFonts w:ascii="GHEA Grapalat" w:hAnsi="GHEA Grapalat" w:cs="Sylfaen"/>
                <w:sz w:val="18"/>
                <w:szCs w:val="18"/>
              </w:rPr>
              <w:t>Աղ կերակրի մանր</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4</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Pr>
                <w:rFonts w:ascii="GHEA Grapalat" w:hAnsi="GHEA Grapalat"/>
                <w:sz w:val="18"/>
                <w:szCs w:val="18"/>
              </w:rPr>
              <w:t>О</w:t>
            </w:r>
            <w:r w:rsidRPr="009161BB">
              <w:rPr>
                <w:rFonts w:ascii="GHEA Grapalat" w:hAnsi="GHEA Grapalat"/>
                <w:sz w:val="18"/>
                <w:szCs w:val="18"/>
                <w:lang w:val="ru-RU"/>
              </w:rPr>
              <w:t>3221410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կաղամբ</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5</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8B5C9C" w:rsidRDefault="00171C1F" w:rsidP="002801E6">
            <w:pPr>
              <w:jc w:val="center"/>
              <w:rPr>
                <w:rFonts w:ascii="GHEA Grapalat" w:hAnsi="GHEA Grapalat"/>
                <w:sz w:val="18"/>
                <w:szCs w:val="18"/>
              </w:rPr>
            </w:pPr>
            <w:r>
              <w:rPr>
                <w:rFonts w:ascii="GHEA Grapalat" w:hAnsi="GHEA Grapalat"/>
                <w:sz w:val="18"/>
                <w:szCs w:val="18"/>
              </w:rPr>
              <w:t>03221110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գազար</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6</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8B5C9C" w:rsidRDefault="00171C1F" w:rsidP="002801E6">
            <w:pPr>
              <w:rPr>
                <w:rFonts w:ascii="GHEA Grapalat" w:hAnsi="GHEA Grapalat"/>
                <w:sz w:val="18"/>
                <w:szCs w:val="18"/>
              </w:rPr>
            </w:pPr>
            <w:r>
              <w:rPr>
                <w:rFonts w:ascii="GHEA Grapalat" w:hAnsi="GHEA Grapalat"/>
                <w:sz w:val="18"/>
                <w:szCs w:val="18"/>
              </w:rPr>
              <w:t xml:space="preserve">       03221100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ճակնդեղ</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7</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Pr>
                <w:rFonts w:ascii="GHEA Grapalat" w:hAnsi="GHEA Grapalat"/>
                <w:sz w:val="18"/>
                <w:szCs w:val="18"/>
              </w:rPr>
              <w:t>15331161</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Գլուխ սոխ</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8</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sidRPr="009161BB">
              <w:rPr>
                <w:rFonts w:ascii="GHEA Grapalat" w:hAnsi="GHEA Grapalat"/>
                <w:sz w:val="18"/>
                <w:szCs w:val="18"/>
                <w:lang w:val="ru-RU"/>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հնդկաձավար</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9</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sidRPr="009161BB">
              <w:rPr>
                <w:rFonts w:ascii="GHEA Grapalat" w:hAnsi="GHEA Grapalat"/>
                <w:sz w:val="18"/>
                <w:szCs w:val="18"/>
              </w:rPr>
              <w:t>15</w:t>
            </w:r>
            <w:r w:rsidRPr="009161BB">
              <w:rPr>
                <w:rFonts w:ascii="GHEA Grapalat" w:hAnsi="GHEA Grapalat"/>
                <w:sz w:val="18"/>
                <w:szCs w:val="18"/>
                <w:lang w:val="ru-RU"/>
              </w:rPr>
              <w:t>614</w:t>
            </w:r>
            <w:r>
              <w:rPr>
                <w:rFonts w:ascii="GHEA Grapalat" w:hAnsi="GHEA Grapalat"/>
                <w:sz w:val="18"/>
                <w:szCs w:val="18"/>
              </w:rPr>
              <w:t>2</w:t>
            </w:r>
            <w:r w:rsidRPr="009161BB">
              <w:rPr>
                <w:rFonts w:ascii="GHEA Grapalat" w:hAnsi="GHEA Grapalat"/>
                <w:sz w:val="18"/>
                <w:szCs w:val="18"/>
                <w:lang w:val="ru-RU"/>
              </w:rPr>
              <w:t>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Մաքրված բրինձ</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rPr>
            </w:pPr>
            <w:r w:rsidRPr="00814300">
              <w:rPr>
                <w:rFonts w:ascii="GHEA Grapalat" w:hAnsi="GHEA Grapalat"/>
                <w:sz w:val="20"/>
              </w:rPr>
              <w:t>10</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sidRPr="009161BB">
              <w:rPr>
                <w:rFonts w:ascii="GHEA Grapalat" w:hAnsi="GHEA Grapalat"/>
                <w:sz w:val="18"/>
                <w:szCs w:val="18"/>
              </w:rPr>
              <w:t>153</w:t>
            </w:r>
            <w:r w:rsidRPr="009161BB">
              <w:rPr>
                <w:rFonts w:ascii="GHEA Grapalat" w:hAnsi="GHEA Grapalat"/>
                <w:sz w:val="18"/>
                <w:szCs w:val="18"/>
                <w:lang w:val="ru-RU"/>
              </w:rPr>
              <w:t>31153</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Ոսպ,ամբողջական</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rPr>
            </w:pPr>
            <w:r w:rsidRPr="00814300">
              <w:rPr>
                <w:rFonts w:ascii="GHEA Grapalat" w:hAnsi="GHEA Grapalat"/>
                <w:sz w:val="20"/>
              </w:rPr>
              <w:t>11</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sz w:val="18"/>
                <w:szCs w:val="18"/>
              </w:rPr>
            </w:pPr>
            <w:r w:rsidRPr="009161BB">
              <w:rPr>
                <w:rFonts w:ascii="GHEA Grapalat" w:hAnsi="GHEA Grapalat"/>
                <w:sz w:val="18"/>
                <w:szCs w:val="18"/>
              </w:rPr>
              <w:t>153</w:t>
            </w:r>
            <w:r>
              <w:rPr>
                <w:rFonts w:ascii="GHEA Grapalat" w:hAnsi="GHEA Grapalat"/>
                <w:sz w:val="18"/>
                <w:szCs w:val="18"/>
              </w:rPr>
              <w:t>11100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կարտոֆիլ</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26%</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41%</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49%</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70</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83</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rPr>
            </w:pPr>
            <w:r w:rsidRPr="00814300">
              <w:rPr>
                <w:rFonts w:ascii="GHEA Grapalat" w:hAnsi="GHEA Grapalat"/>
                <w:sz w:val="20"/>
                <w:lang w:val="ru-RU"/>
              </w:rPr>
              <w:t>12</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Pr>
                <w:rFonts w:ascii="GHEA Grapalat" w:hAnsi="GHEA Grapalat"/>
                <w:sz w:val="18"/>
                <w:szCs w:val="18"/>
                <w:lang w:val="ru-RU"/>
              </w:rPr>
              <w:t>15</w:t>
            </w:r>
            <w:r>
              <w:rPr>
                <w:rFonts w:ascii="GHEA Grapalat" w:hAnsi="GHEA Grapalat"/>
                <w:sz w:val="18"/>
                <w:szCs w:val="18"/>
              </w:rPr>
              <w:t>4</w:t>
            </w:r>
            <w:r>
              <w:rPr>
                <w:rFonts w:ascii="GHEA Grapalat" w:hAnsi="GHEA Grapalat"/>
                <w:sz w:val="18"/>
                <w:szCs w:val="18"/>
                <w:lang w:val="ru-RU"/>
              </w:rPr>
              <w:t>1</w:t>
            </w:r>
            <w:r>
              <w:rPr>
                <w:rFonts w:ascii="GHEA Grapalat" w:hAnsi="GHEA Grapalat"/>
                <w:sz w:val="18"/>
                <w:szCs w:val="18"/>
              </w:rPr>
              <w:t>115</w:t>
            </w:r>
            <w:r w:rsidRPr="009161BB">
              <w:rPr>
                <w:rFonts w:ascii="GHEA Grapalat" w:hAnsi="GHEA Grapalat"/>
                <w:sz w:val="18"/>
                <w:szCs w:val="18"/>
                <w:lang w:val="ru-RU"/>
              </w:rPr>
              <w:t>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Բուսական յուղ   /</w:t>
            </w:r>
            <w:r w:rsidRPr="009850BA">
              <w:rPr>
                <w:rFonts w:ascii="GHEA Grapalat" w:hAnsi="GHEA Grapalat" w:cs="Sylfaen"/>
                <w:sz w:val="18"/>
                <w:szCs w:val="18"/>
              </w:rPr>
              <w:t>ձեթ</w:t>
            </w:r>
            <w:r w:rsidRPr="009850BA">
              <w:rPr>
                <w:rFonts w:ascii="GHEA Grapalat" w:hAnsi="GHEA Grapalat" w:cs="Arial AM"/>
                <w:sz w:val="18"/>
                <w:szCs w:val="18"/>
                <w:lang w:val="ru-RU"/>
              </w:rPr>
              <w:t xml:space="preserve">, </w:t>
            </w:r>
            <w:r w:rsidRPr="009850BA">
              <w:rPr>
                <w:rFonts w:ascii="GHEA Grapalat" w:hAnsi="GHEA Grapalat" w:cs="Sylfaen"/>
                <w:sz w:val="18"/>
                <w:szCs w:val="18"/>
                <w:lang w:val="ru-RU"/>
              </w:rPr>
              <w:t>արևածաղկի /</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24%</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13</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sz w:val="18"/>
                <w:szCs w:val="18"/>
              </w:rPr>
            </w:pPr>
            <w:r w:rsidRPr="009161BB">
              <w:rPr>
                <w:rFonts w:ascii="GHEA Grapalat" w:hAnsi="GHEA Grapalat"/>
                <w:sz w:val="18"/>
                <w:szCs w:val="18"/>
              </w:rPr>
              <w:t>15</w:t>
            </w:r>
            <w:r>
              <w:rPr>
                <w:rFonts w:ascii="GHEA Grapalat" w:hAnsi="GHEA Grapalat"/>
                <w:sz w:val="18"/>
                <w:szCs w:val="18"/>
              </w:rPr>
              <w:t>112160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cs="Sylfaen"/>
                <w:sz w:val="18"/>
                <w:szCs w:val="18"/>
                <w:lang w:val="ru-RU"/>
              </w:rPr>
              <w:t>Հավի միս</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sz w:val="20"/>
                <w:lang w:val="ru-RU"/>
              </w:rPr>
            </w:pPr>
            <w:r w:rsidRPr="00814300">
              <w:rPr>
                <w:rFonts w:ascii="GHEA Grapalat" w:hAnsi="GHEA Grapalat"/>
                <w:sz w:val="20"/>
                <w:lang w:val="ru-RU"/>
              </w:rPr>
              <w:t>14</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lang w:val="ru-RU"/>
              </w:rPr>
            </w:pPr>
            <w:r>
              <w:rPr>
                <w:rFonts w:ascii="GHEA Grapalat" w:hAnsi="GHEA Grapalat"/>
                <w:sz w:val="18"/>
                <w:szCs w:val="18"/>
              </w:rPr>
              <w:t>15551600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cs="Sylfaen"/>
                <w:sz w:val="18"/>
                <w:szCs w:val="18"/>
                <w:lang w:val="ru-RU"/>
              </w:rPr>
            </w:pPr>
            <w:r w:rsidRPr="009850BA">
              <w:rPr>
                <w:rFonts w:ascii="GHEA Grapalat" w:hAnsi="GHEA Grapalat"/>
                <w:i/>
                <w:sz w:val="18"/>
                <w:szCs w:val="18"/>
                <w:lang w:val="ru-RU"/>
              </w:rPr>
              <w:t>մածուն</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9161BB" w:rsidRDefault="00171C1F" w:rsidP="009161BB">
            <w:pPr>
              <w:jc w:val="center"/>
              <w:rPr>
                <w:rFonts w:ascii="GHEA Grapalat" w:hAnsi="GHEA Grapalat"/>
                <w:sz w:val="20"/>
              </w:rPr>
            </w:pPr>
            <w:r>
              <w:rPr>
                <w:rFonts w:ascii="GHEA Grapalat" w:hAnsi="GHEA Grapalat"/>
                <w:sz w:val="20"/>
              </w:rPr>
              <w:t>15</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sz w:val="18"/>
                <w:szCs w:val="18"/>
              </w:rPr>
            </w:pPr>
            <w:r w:rsidRPr="009161BB">
              <w:rPr>
                <w:rFonts w:ascii="GHEA Grapalat" w:hAnsi="GHEA Grapalat"/>
                <w:sz w:val="18"/>
                <w:szCs w:val="18"/>
                <w:lang w:val="ru-RU"/>
              </w:rPr>
              <w:t>1</w:t>
            </w:r>
            <w:r>
              <w:rPr>
                <w:rFonts w:ascii="GHEA Grapalat" w:hAnsi="GHEA Grapalat"/>
                <w:sz w:val="18"/>
                <w:szCs w:val="18"/>
              </w:rPr>
              <w:t>5511200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i/>
                <w:sz w:val="18"/>
                <w:szCs w:val="18"/>
              </w:rPr>
            </w:pPr>
            <w:r w:rsidRPr="009850BA">
              <w:rPr>
                <w:rFonts w:ascii="GHEA Grapalat" w:hAnsi="GHEA Grapalat"/>
                <w:i/>
                <w:sz w:val="18"/>
                <w:szCs w:val="18"/>
              </w:rPr>
              <w:t>կաթ</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Pr="009161BB" w:rsidRDefault="00171C1F" w:rsidP="009161BB">
            <w:pPr>
              <w:jc w:val="center"/>
              <w:rPr>
                <w:rFonts w:ascii="GHEA Grapalat" w:hAnsi="GHEA Grapalat"/>
                <w:sz w:val="20"/>
              </w:rPr>
            </w:pPr>
            <w:r>
              <w:rPr>
                <w:rFonts w:ascii="GHEA Grapalat" w:hAnsi="GHEA Grapalat"/>
                <w:sz w:val="20"/>
              </w:rPr>
              <w:t>16</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9161BB" w:rsidRDefault="00171C1F" w:rsidP="002801E6">
            <w:pPr>
              <w:jc w:val="center"/>
              <w:rPr>
                <w:rFonts w:ascii="GHEA Grapalat" w:hAnsi="GHEA Grapalat"/>
                <w:sz w:val="18"/>
                <w:szCs w:val="18"/>
              </w:rPr>
            </w:pPr>
            <w:r>
              <w:rPr>
                <w:rFonts w:ascii="GHEA Grapalat" w:hAnsi="GHEA Grapalat"/>
                <w:sz w:val="18"/>
                <w:szCs w:val="18"/>
              </w:rPr>
              <w:t>15831000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2801E6">
            <w:pPr>
              <w:jc w:val="center"/>
              <w:rPr>
                <w:rFonts w:ascii="GHEA Grapalat" w:hAnsi="GHEA Grapalat"/>
                <w:i/>
                <w:sz w:val="18"/>
                <w:szCs w:val="18"/>
              </w:rPr>
            </w:pPr>
            <w:r w:rsidRPr="009850BA">
              <w:rPr>
                <w:rFonts w:ascii="GHEA Grapalat" w:hAnsi="GHEA Grapalat"/>
                <w:i/>
                <w:sz w:val="18"/>
                <w:szCs w:val="18"/>
              </w:rPr>
              <w:t>շաքարավազ</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9161BB">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Default="00171C1F" w:rsidP="00171C1F">
            <w:pPr>
              <w:jc w:val="center"/>
              <w:rPr>
                <w:rFonts w:ascii="GHEA Grapalat" w:hAnsi="GHEA Grapalat"/>
                <w:sz w:val="20"/>
              </w:rPr>
            </w:pPr>
            <w:r>
              <w:rPr>
                <w:rFonts w:ascii="GHEA Grapalat" w:hAnsi="GHEA Grapalat"/>
                <w:sz w:val="20"/>
              </w:rPr>
              <w:t>17</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AB3E6D" w:rsidRDefault="00171C1F" w:rsidP="00171C1F">
            <w:pPr>
              <w:jc w:val="center"/>
              <w:rPr>
                <w:rFonts w:ascii="GHEA Grapalat" w:hAnsi="GHEA Grapalat"/>
                <w:sz w:val="18"/>
                <w:szCs w:val="18"/>
              </w:rPr>
            </w:pPr>
            <w:r>
              <w:rPr>
                <w:rFonts w:ascii="GHEA Grapalat" w:hAnsi="GHEA Grapalat"/>
                <w:sz w:val="18"/>
                <w:szCs w:val="18"/>
              </w:rPr>
              <w:t>15333100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171C1F">
            <w:pPr>
              <w:jc w:val="center"/>
              <w:rPr>
                <w:rFonts w:ascii="GHEA Grapalat" w:hAnsi="GHEA Grapalat"/>
                <w:i/>
                <w:sz w:val="18"/>
                <w:szCs w:val="18"/>
              </w:rPr>
            </w:pPr>
            <w:r w:rsidRPr="009850BA">
              <w:rPr>
                <w:rFonts w:ascii="GHEA Grapalat" w:hAnsi="GHEA Grapalat"/>
                <w:i/>
                <w:sz w:val="18"/>
                <w:szCs w:val="18"/>
              </w:rPr>
              <w:t xml:space="preserve">Տոմատի մածուկ </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Default="00171C1F" w:rsidP="00171C1F">
            <w:pPr>
              <w:jc w:val="center"/>
              <w:rPr>
                <w:rFonts w:ascii="GHEA Grapalat" w:hAnsi="GHEA Grapalat"/>
                <w:sz w:val="20"/>
              </w:rPr>
            </w:pPr>
            <w:r>
              <w:rPr>
                <w:rFonts w:ascii="GHEA Grapalat" w:hAnsi="GHEA Grapalat"/>
                <w:sz w:val="20"/>
              </w:rPr>
              <w:t>18</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AB3E6D" w:rsidRDefault="00171C1F" w:rsidP="00171C1F">
            <w:pPr>
              <w:jc w:val="center"/>
              <w:rPr>
                <w:rFonts w:ascii="GHEA Grapalat" w:hAnsi="GHEA Grapalat"/>
                <w:sz w:val="18"/>
                <w:szCs w:val="18"/>
              </w:rPr>
            </w:pPr>
            <w:r>
              <w:rPr>
                <w:rFonts w:ascii="GHEA Grapalat" w:hAnsi="GHEA Grapalat"/>
                <w:sz w:val="18"/>
                <w:szCs w:val="18"/>
              </w:rPr>
              <w:t>03222128</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171C1F">
            <w:pPr>
              <w:jc w:val="center"/>
              <w:rPr>
                <w:rFonts w:ascii="GHEA Grapalat" w:hAnsi="GHEA Grapalat"/>
                <w:i/>
                <w:sz w:val="18"/>
                <w:szCs w:val="18"/>
              </w:rPr>
            </w:pPr>
            <w:r w:rsidRPr="009850BA">
              <w:rPr>
                <w:rFonts w:ascii="GHEA Grapalat" w:hAnsi="GHEA Grapalat"/>
                <w:i/>
                <w:sz w:val="18"/>
                <w:szCs w:val="18"/>
              </w:rPr>
              <w:t xml:space="preserve">Խնձոր </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171C1F" w:rsidRPr="005F7428" w:rsidTr="009161BB">
        <w:trPr>
          <w:trHeight w:val="139"/>
        </w:trPr>
        <w:tc>
          <w:tcPr>
            <w:tcW w:w="1451" w:type="dxa"/>
            <w:tcBorders>
              <w:top w:val="single" w:sz="4" w:space="0" w:color="auto"/>
              <w:left w:val="single" w:sz="4" w:space="0" w:color="auto"/>
              <w:bottom w:val="single" w:sz="4" w:space="0" w:color="auto"/>
              <w:right w:val="single" w:sz="4" w:space="0" w:color="auto"/>
            </w:tcBorders>
          </w:tcPr>
          <w:p w:rsidR="00171C1F" w:rsidRDefault="00171C1F" w:rsidP="00171C1F">
            <w:pPr>
              <w:jc w:val="center"/>
              <w:rPr>
                <w:rFonts w:ascii="GHEA Grapalat" w:hAnsi="GHEA Grapalat"/>
                <w:sz w:val="20"/>
              </w:rPr>
            </w:pPr>
            <w:r>
              <w:rPr>
                <w:rFonts w:ascii="GHEA Grapalat" w:hAnsi="GHEA Grapalat"/>
                <w:sz w:val="20"/>
              </w:rPr>
              <w:t>19</w:t>
            </w:r>
          </w:p>
        </w:tc>
        <w:tc>
          <w:tcPr>
            <w:tcW w:w="1668" w:type="dxa"/>
            <w:tcBorders>
              <w:top w:val="single" w:sz="4" w:space="0" w:color="auto"/>
              <w:left w:val="single" w:sz="4" w:space="0" w:color="auto"/>
              <w:bottom w:val="single" w:sz="4" w:space="0" w:color="auto"/>
              <w:right w:val="single" w:sz="4" w:space="0" w:color="auto"/>
            </w:tcBorders>
            <w:vAlign w:val="center"/>
          </w:tcPr>
          <w:p w:rsidR="00171C1F" w:rsidRPr="00AB3E6D" w:rsidRDefault="00171C1F" w:rsidP="00171C1F">
            <w:pPr>
              <w:jc w:val="center"/>
              <w:rPr>
                <w:rFonts w:ascii="GHEA Grapalat" w:hAnsi="GHEA Grapalat"/>
                <w:sz w:val="18"/>
                <w:szCs w:val="18"/>
              </w:rPr>
            </w:pPr>
            <w:r>
              <w:rPr>
                <w:rFonts w:ascii="GHEA Grapalat" w:hAnsi="GHEA Grapalat"/>
                <w:sz w:val="18"/>
                <w:szCs w:val="18"/>
              </w:rPr>
              <w:t>15531100</w:t>
            </w:r>
          </w:p>
        </w:tc>
        <w:tc>
          <w:tcPr>
            <w:tcW w:w="3998" w:type="dxa"/>
            <w:tcBorders>
              <w:top w:val="single" w:sz="4" w:space="0" w:color="auto"/>
              <w:left w:val="single" w:sz="4" w:space="0" w:color="auto"/>
              <w:bottom w:val="single" w:sz="4" w:space="0" w:color="auto"/>
              <w:right w:val="single" w:sz="4" w:space="0" w:color="auto"/>
            </w:tcBorders>
            <w:vAlign w:val="center"/>
          </w:tcPr>
          <w:p w:rsidR="00171C1F" w:rsidRPr="009850BA" w:rsidRDefault="00171C1F" w:rsidP="00171C1F">
            <w:pPr>
              <w:jc w:val="center"/>
              <w:rPr>
                <w:rFonts w:ascii="GHEA Grapalat" w:hAnsi="GHEA Grapalat"/>
                <w:i/>
                <w:sz w:val="18"/>
                <w:szCs w:val="18"/>
              </w:rPr>
            </w:pPr>
            <w:r w:rsidRPr="009850BA">
              <w:rPr>
                <w:rFonts w:ascii="GHEA Grapalat" w:hAnsi="GHEA Grapalat"/>
                <w:i/>
                <w:sz w:val="18"/>
                <w:szCs w:val="18"/>
              </w:rPr>
              <w:t xml:space="preserve">Կարագ  </w:t>
            </w:r>
          </w:p>
        </w:tc>
        <w:tc>
          <w:tcPr>
            <w:tcW w:w="51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171C1F" w:rsidRPr="00814300" w:rsidRDefault="00171C1F" w:rsidP="00171C1F">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Default="0069073C" w:rsidP="0069073C">
      <w:pPr>
        <w:ind w:firstLine="709"/>
        <w:jc w:val="both"/>
        <w:rPr>
          <w:rFonts w:ascii="GHEA Grapalat" w:hAnsi="GHEA Grapalat"/>
          <w:sz w:val="20"/>
          <w:lang w:val="hy-AM"/>
        </w:rPr>
      </w:pPr>
    </w:p>
    <w:tbl>
      <w:tblPr>
        <w:tblW w:w="9645" w:type="dxa"/>
        <w:tblInd w:w="2010" w:type="dxa"/>
        <w:tblLayout w:type="fixed"/>
        <w:tblLook w:val="04A0" w:firstRow="1" w:lastRow="0" w:firstColumn="1" w:lastColumn="0" w:noHBand="0" w:noVBand="1"/>
      </w:tblPr>
      <w:tblGrid>
        <w:gridCol w:w="4539"/>
        <w:gridCol w:w="760"/>
        <w:gridCol w:w="4346"/>
      </w:tblGrid>
      <w:tr w:rsidR="009161BB" w:rsidTr="009161BB">
        <w:tc>
          <w:tcPr>
            <w:tcW w:w="4539" w:type="dxa"/>
          </w:tcPr>
          <w:p w:rsidR="009161BB" w:rsidRDefault="009161BB" w:rsidP="009161BB">
            <w:pPr>
              <w:jc w:val="center"/>
              <w:rPr>
                <w:rFonts w:ascii="GHEA Grapalat" w:hAnsi="GHEA Grapalat" w:cs="Sylfaen"/>
                <w:b/>
                <w:bCs/>
                <w:lang w:val="nb-NO"/>
              </w:rPr>
            </w:pPr>
            <w:r>
              <w:rPr>
                <w:rFonts w:ascii="GHEA Grapalat" w:hAnsi="GHEA Grapalat" w:cs="Sylfaen"/>
                <w:b/>
                <w:bCs/>
                <w:lang w:val="nb-NO"/>
              </w:rPr>
              <w:t>ԳՆՈՐԴ</w:t>
            </w:r>
          </w:p>
          <w:p w:rsidR="009161BB" w:rsidRPr="00FA1819" w:rsidRDefault="009161BB" w:rsidP="009161BB">
            <w:pPr>
              <w:spacing w:line="276" w:lineRule="auto"/>
              <w:rPr>
                <w:rFonts w:ascii="Sylfaen" w:hAnsi="Sylfaen" w:cs="Sylfaen"/>
                <w:color w:val="000000"/>
                <w:sz w:val="20"/>
                <w:szCs w:val="20"/>
                <w:lang w:val="hy-AM"/>
              </w:rPr>
            </w:pPr>
          </w:p>
          <w:p w:rsidR="009161BB" w:rsidRPr="009161BB" w:rsidRDefault="009161BB" w:rsidP="009161BB">
            <w:pPr>
              <w:jc w:val="center"/>
              <w:rPr>
                <w:rFonts w:ascii="GHEA Grapalat" w:hAnsi="GHEA Grapalat"/>
                <w:sz w:val="20"/>
                <w:szCs w:val="20"/>
                <w:lang w:val="nb-NO"/>
              </w:rPr>
            </w:pPr>
            <w:r w:rsidRPr="009161BB">
              <w:rPr>
                <w:rFonts w:ascii="GHEA Grapalat" w:hAnsi="GHEA Grapalat"/>
                <w:sz w:val="20"/>
                <w:szCs w:val="20"/>
                <w:u w:val="single"/>
                <w:lang w:val="hy-AM"/>
              </w:rPr>
              <w:t>.</w:t>
            </w:r>
            <w:r w:rsidRPr="009161BB">
              <w:rPr>
                <w:rFonts w:ascii="GHEA Grapalat" w:hAnsi="GHEA Grapalat"/>
                <w:sz w:val="20"/>
                <w:szCs w:val="20"/>
                <w:lang w:val="hy-AM"/>
              </w:rPr>
              <w:t>Խաչփարի</w:t>
            </w:r>
            <w:r w:rsidRPr="009161BB">
              <w:rPr>
                <w:rFonts w:ascii="GHEA Grapalat" w:hAnsi="GHEA Grapalat"/>
                <w:sz w:val="20"/>
                <w:szCs w:val="20"/>
                <w:lang w:val="nb-NO"/>
              </w:rPr>
              <w:t xml:space="preserve">  </w:t>
            </w:r>
            <w:r w:rsidRPr="009161BB">
              <w:rPr>
                <w:rFonts w:ascii="GHEA Grapalat" w:hAnsi="GHEA Grapalat"/>
                <w:sz w:val="20"/>
                <w:szCs w:val="20"/>
                <w:lang w:val="hy-AM"/>
              </w:rPr>
              <w:t>միջ</w:t>
            </w:r>
            <w:r w:rsidRPr="009161BB">
              <w:rPr>
                <w:rFonts w:ascii="GHEA Grapalat" w:hAnsi="GHEA Grapalat"/>
                <w:sz w:val="20"/>
                <w:szCs w:val="20"/>
                <w:lang w:val="nb-NO"/>
              </w:rPr>
              <w:t>.</w:t>
            </w:r>
            <w:r w:rsidRPr="009161BB">
              <w:rPr>
                <w:rFonts w:ascii="GHEA Grapalat" w:hAnsi="GHEA Grapalat"/>
                <w:sz w:val="20"/>
                <w:szCs w:val="20"/>
                <w:lang w:val="hy-AM"/>
              </w:rPr>
              <w:t>դպրոց</w:t>
            </w:r>
            <w:r w:rsidRPr="009161BB">
              <w:rPr>
                <w:rFonts w:ascii="GHEA Grapalat" w:hAnsi="GHEA Grapalat"/>
                <w:sz w:val="20"/>
                <w:szCs w:val="20"/>
                <w:lang w:val="nb-NO"/>
              </w:rPr>
              <w:t xml:space="preserve"> </w:t>
            </w:r>
            <w:r w:rsidRPr="009161BB">
              <w:rPr>
                <w:rFonts w:ascii="GHEA Grapalat" w:hAnsi="GHEA Grapalat"/>
                <w:sz w:val="20"/>
                <w:szCs w:val="20"/>
                <w:lang w:val="hy-AM"/>
              </w:rPr>
              <w:t xml:space="preserve">ՀՈԱԿ </w:t>
            </w:r>
          </w:p>
          <w:p w:rsidR="009161BB" w:rsidRPr="009161BB" w:rsidRDefault="009161BB" w:rsidP="009161BB">
            <w:pPr>
              <w:jc w:val="center"/>
              <w:rPr>
                <w:rFonts w:ascii="GHEA Grapalat" w:hAnsi="GHEA Grapalat"/>
                <w:sz w:val="20"/>
                <w:szCs w:val="20"/>
                <w:lang w:val="nb-NO"/>
              </w:rPr>
            </w:pPr>
            <w:r w:rsidRPr="009161BB">
              <w:rPr>
                <w:rFonts w:ascii="GHEA Grapalat" w:hAnsi="GHEA Grapalat"/>
                <w:sz w:val="20"/>
                <w:szCs w:val="20"/>
                <w:lang w:val="hy-AM"/>
              </w:rPr>
              <w:t>Արարատի</w:t>
            </w:r>
            <w:r w:rsidRPr="009161BB">
              <w:rPr>
                <w:rFonts w:ascii="GHEA Grapalat" w:hAnsi="GHEA Grapalat"/>
                <w:sz w:val="20"/>
                <w:szCs w:val="20"/>
                <w:lang w:val="nb-NO"/>
              </w:rPr>
              <w:t xml:space="preserve"> </w:t>
            </w:r>
            <w:r w:rsidRPr="009161BB">
              <w:rPr>
                <w:rFonts w:ascii="GHEA Grapalat" w:hAnsi="GHEA Grapalat"/>
                <w:sz w:val="20"/>
                <w:szCs w:val="20"/>
                <w:lang w:val="hy-AM"/>
              </w:rPr>
              <w:t>մարզ</w:t>
            </w:r>
            <w:r w:rsidRPr="009161BB">
              <w:rPr>
                <w:rFonts w:ascii="GHEA Grapalat" w:hAnsi="GHEA Grapalat"/>
                <w:sz w:val="20"/>
                <w:szCs w:val="20"/>
                <w:lang w:val="nb-NO"/>
              </w:rPr>
              <w:t xml:space="preserve">, </w:t>
            </w:r>
            <w:r w:rsidRPr="009161BB">
              <w:rPr>
                <w:rFonts w:ascii="GHEA Grapalat" w:hAnsi="GHEA Grapalat"/>
                <w:sz w:val="20"/>
                <w:szCs w:val="20"/>
                <w:lang w:val="hy-AM"/>
              </w:rPr>
              <w:t>Խաչփար</w:t>
            </w:r>
            <w:r w:rsidRPr="009161BB">
              <w:rPr>
                <w:rFonts w:ascii="GHEA Grapalat" w:hAnsi="GHEA Grapalat"/>
                <w:sz w:val="20"/>
                <w:szCs w:val="20"/>
                <w:lang w:val="nb-NO"/>
              </w:rPr>
              <w:t xml:space="preserve"> </w:t>
            </w:r>
            <w:r w:rsidRPr="009161BB">
              <w:rPr>
                <w:rFonts w:ascii="GHEA Grapalat" w:hAnsi="GHEA Grapalat"/>
                <w:sz w:val="20"/>
                <w:szCs w:val="20"/>
                <w:lang w:val="hy-AM"/>
              </w:rPr>
              <w:t>համայնքի</w:t>
            </w:r>
            <w:r w:rsidRPr="009161BB">
              <w:rPr>
                <w:rFonts w:ascii="GHEA Grapalat" w:hAnsi="GHEA Grapalat"/>
                <w:sz w:val="20"/>
                <w:szCs w:val="20"/>
                <w:lang w:val="nb-NO"/>
              </w:rPr>
              <w:t xml:space="preserve"> 5-</w:t>
            </w:r>
            <w:r w:rsidRPr="009161BB">
              <w:rPr>
                <w:rFonts w:ascii="GHEA Grapalat" w:hAnsi="GHEA Grapalat"/>
                <w:sz w:val="20"/>
                <w:szCs w:val="20"/>
                <w:lang w:val="hy-AM"/>
              </w:rPr>
              <w:t>րդ</w:t>
            </w:r>
            <w:r w:rsidRPr="009161BB">
              <w:rPr>
                <w:rFonts w:ascii="GHEA Grapalat" w:hAnsi="GHEA Grapalat"/>
                <w:sz w:val="20"/>
                <w:szCs w:val="20"/>
                <w:lang w:val="nb-NO"/>
              </w:rPr>
              <w:t xml:space="preserve"> </w:t>
            </w:r>
            <w:r w:rsidRPr="009161BB">
              <w:rPr>
                <w:rFonts w:ascii="GHEA Grapalat" w:hAnsi="GHEA Grapalat"/>
                <w:sz w:val="20"/>
                <w:szCs w:val="20"/>
                <w:lang w:val="hy-AM"/>
              </w:rPr>
              <w:t>փողոց</w:t>
            </w:r>
            <w:r w:rsidRPr="009161BB">
              <w:rPr>
                <w:rFonts w:ascii="GHEA Grapalat" w:hAnsi="GHEA Grapalat"/>
                <w:sz w:val="20"/>
                <w:szCs w:val="20"/>
                <w:lang w:val="nb-NO"/>
              </w:rPr>
              <w:t xml:space="preserve"> 15 </w:t>
            </w:r>
            <w:r w:rsidRPr="009161BB">
              <w:rPr>
                <w:rFonts w:ascii="GHEA Grapalat" w:hAnsi="GHEA Grapalat"/>
                <w:sz w:val="20"/>
                <w:szCs w:val="20"/>
                <w:lang w:val="hy-AM"/>
              </w:rPr>
              <w:t>շենք</w:t>
            </w:r>
            <w:r w:rsidRPr="009161BB">
              <w:rPr>
                <w:rFonts w:ascii="GHEA Grapalat" w:hAnsi="GHEA Grapalat"/>
                <w:sz w:val="20"/>
                <w:szCs w:val="20"/>
                <w:lang w:val="nb-NO"/>
              </w:rPr>
              <w:t xml:space="preserve"> </w:t>
            </w:r>
          </w:p>
          <w:p w:rsidR="009161BB" w:rsidRPr="009161BB" w:rsidRDefault="009161BB" w:rsidP="009161BB">
            <w:pPr>
              <w:jc w:val="center"/>
              <w:rPr>
                <w:rFonts w:ascii="GHEA Grapalat" w:hAnsi="GHEA Grapalat"/>
                <w:sz w:val="20"/>
                <w:szCs w:val="20"/>
                <w:lang w:val="nb-NO"/>
              </w:rPr>
            </w:pPr>
            <w:r w:rsidRPr="009161BB">
              <w:rPr>
                <w:rFonts w:ascii="GHEA Grapalat" w:hAnsi="GHEA Grapalat"/>
                <w:sz w:val="20"/>
                <w:szCs w:val="20"/>
                <w:lang w:val="nb-NO"/>
              </w:rPr>
              <w:t xml:space="preserve">Հ/Հ </w:t>
            </w:r>
            <w:r w:rsidR="00171C1F">
              <w:rPr>
                <w:rFonts w:ascii="GHEA Grapalat" w:hAnsi="GHEA Grapalat"/>
                <w:sz w:val="20"/>
                <w:szCs w:val="20"/>
                <w:lang w:val="nb-NO"/>
              </w:rPr>
              <w:t>900438000060</w:t>
            </w:r>
          </w:p>
          <w:p w:rsidR="009161BB" w:rsidRPr="00227232" w:rsidRDefault="00171C1F" w:rsidP="009161BB">
            <w:pPr>
              <w:jc w:val="center"/>
              <w:rPr>
                <w:rFonts w:ascii="GHEA Grapalat" w:hAnsi="GHEA Grapalat"/>
                <w:sz w:val="20"/>
                <w:szCs w:val="20"/>
                <w:lang w:val="nb-NO"/>
              </w:rPr>
            </w:pPr>
            <w:r>
              <w:rPr>
                <w:rFonts w:ascii="GHEA Grapalat" w:hAnsi="GHEA Grapalat"/>
                <w:sz w:val="20"/>
                <w:szCs w:val="20"/>
              </w:rPr>
              <w:t>ՀՀ</w:t>
            </w:r>
            <w:r w:rsidRPr="00227232">
              <w:rPr>
                <w:rFonts w:ascii="GHEA Grapalat" w:hAnsi="GHEA Grapalat"/>
                <w:sz w:val="20"/>
                <w:szCs w:val="20"/>
                <w:lang w:val="nb-NO"/>
              </w:rPr>
              <w:t xml:space="preserve"> </w:t>
            </w:r>
            <w:r w:rsidR="00227232">
              <w:rPr>
                <w:rFonts w:ascii="GHEA Grapalat" w:hAnsi="GHEA Grapalat"/>
                <w:sz w:val="20"/>
                <w:szCs w:val="20"/>
              </w:rPr>
              <w:t>ՖՆ</w:t>
            </w:r>
            <w:r w:rsidR="00227232" w:rsidRPr="00227232">
              <w:rPr>
                <w:rFonts w:ascii="GHEA Grapalat" w:hAnsi="GHEA Grapalat"/>
                <w:sz w:val="20"/>
                <w:szCs w:val="20"/>
                <w:lang w:val="nb-NO"/>
              </w:rPr>
              <w:t xml:space="preserve">  </w:t>
            </w:r>
            <w:r w:rsidR="00227232">
              <w:rPr>
                <w:rFonts w:ascii="GHEA Grapalat" w:hAnsi="GHEA Grapalat"/>
                <w:sz w:val="20"/>
                <w:szCs w:val="20"/>
              </w:rPr>
              <w:t>գործառնական</w:t>
            </w:r>
            <w:r w:rsidR="00227232" w:rsidRPr="00227232">
              <w:rPr>
                <w:rFonts w:ascii="GHEA Grapalat" w:hAnsi="GHEA Grapalat"/>
                <w:sz w:val="20"/>
                <w:szCs w:val="20"/>
                <w:lang w:val="nb-NO"/>
              </w:rPr>
              <w:t xml:space="preserve"> </w:t>
            </w:r>
            <w:r w:rsidR="00227232">
              <w:rPr>
                <w:rFonts w:ascii="GHEA Grapalat" w:hAnsi="GHEA Grapalat"/>
                <w:sz w:val="20"/>
                <w:szCs w:val="20"/>
              </w:rPr>
              <w:t>վարչություն</w:t>
            </w:r>
          </w:p>
          <w:p w:rsidR="009161BB" w:rsidRPr="009161BB" w:rsidRDefault="009161BB" w:rsidP="009161BB">
            <w:pPr>
              <w:jc w:val="center"/>
              <w:rPr>
                <w:rFonts w:ascii="GHEA Grapalat" w:hAnsi="GHEA Grapalat"/>
                <w:sz w:val="20"/>
                <w:szCs w:val="20"/>
                <w:lang w:val="nb-NO"/>
              </w:rPr>
            </w:pPr>
            <w:r w:rsidRPr="009161BB">
              <w:rPr>
                <w:rFonts w:ascii="GHEA Grapalat" w:hAnsi="GHEA Grapalat"/>
                <w:sz w:val="20"/>
                <w:szCs w:val="20"/>
                <w:lang w:val="hy-AM"/>
              </w:rPr>
              <w:t>ՀՎՀՀ 0</w:t>
            </w:r>
            <w:r w:rsidRPr="009161BB">
              <w:rPr>
                <w:rFonts w:ascii="GHEA Grapalat" w:hAnsi="GHEA Grapalat"/>
                <w:sz w:val="20"/>
                <w:szCs w:val="20"/>
                <w:lang w:val="nb-NO"/>
              </w:rPr>
              <w:t>3804229</w:t>
            </w:r>
          </w:p>
          <w:p w:rsidR="009161BB" w:rsidRPr="009161BB" w:rsidRDefault="009161BB" w:rsidP="009161BB">
            <w:pPr>
              <w:spacing w:line="276" w:lineRule="auto"/>
              <w:rPr>
                <w:rFonts w:ascii="Sylfaen" w:hAnsi="Sylfaen"/>
                <w:sz w:val="20"/>
                <w:lang w:val="nb-NO"/>
              </w:rPr>
            </w:pPr>
          </w:p>
          <w:p w:rsidR="009161BB" w:rsidRPr="0069073C" w:rsidRDefault="009161BB" w:rsidP="009161BB">
            <w:pPr>
              <w:spacing w:line="276" w:lineRule="auto"/>
              <w:rPr>
                <w:rFonts w:ascii="Sylfaen" w:hAnsi="Sylfaen"/>
                <w:color w:val="000000"/>
                <w:sz w:val="20"/>
                <w:szCs w:val="20"/>
                <w:lang w:val="hy-AM"/>
              </w:rPr>
            </w:pPr>
          </w:p>
          <w:p w:rsidR="009161BB" w:rsidRPr="009161BB" w:rsidRDefault="009161BB" w:rsidP="009161BB">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sidRPr="009161BB">
              <w:rPr>
                <w:rFonts w:ascii="GHEA Grapalat" w:hAnsi="GHEA Grapalat"/>
                <w:color w:val="000000"/>
                <w:sz w:val="20"/>
                <w:szCs w:val="20"/>
                <w:lang w:val="hy-AM"/>
              </w:rPr>
              <w:t xml:space="preserve">Ս,Եփրեմյան </w:t>
            </w:r>
          </w:p>
          <w:p w:rsidR="009161BB" w:rsidRPr="0069073C" w:rsidRDefault="009161BB" w:rsidP="009161BB">
            <w:pPr>
              <w:jc w:val="center"/>
              <w:rPr>
                <w:rFonts w:ascii="GHEA Grapalat" w:hAnsi="GHEA Grapalat"/>
                <w:lang w:val="hy-AM"/>
              </w:rPr>
            </w:pPr>
            <w:r w:rsidRPr="0069073C">
              <w:rPr>
                <w:rFonts w:ascii="GHEA Grapalat" w:hAnsi="GHEA Grapalat"/>
                <w:lang w:val="hy-AM"/>
              </w:rPr>
              <w:t>---------------------------------</w:t>
            </w:r>
          </w:p>
          <w:p w:rsidR="009161BB" w:rsidRPr="0069073C" w:rsidRDefault="009161BB" w:rsidP="009161BB">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9161BB" w:rsidRDefault="009161BB" w:rsidP="009161BB">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9161BB" w:rsidRDefault="009161BB" w:rsidP="009161BB">
            <w:pPr>
              <w:jc w:val="center"/>
              <w:rPr>
                <w:rFonts w:ascii="GHEA Grapalat" w:hAnsi="GHEA Grapalat"/>
                <w:lang w:val="hy-AM"/>
              </w:rPr>
            </w:pPr>
          </w:p>
        </w:tc>
        <w:tc>
          <w:tcPr>
            <w:tcW w:w="4346" w:type="dxa"/>
          </w:tcPr>
          <w:p w:rsidR="009161BB" w:rsidRDefault="009161BB" w:rsidP="009161BB">
            <w:pPr>
              <w:jc w:val="center"/>
              <w:rPr>
                <w:rFonts w:ascii="GHEA Grapalat" w:hAnsi="GHEA Grapalat" w:cs="Sylfaen"/>
                <w:b/>
                <w:bCs/>
                <w:lang w:val="hy-AM"/>
              </w:rPr>
            </w:pPr>
            <w:r>
              <w:rPr>
                <w:rFonts w:ascii="GHEA Grapalat" w:hAnsi="GHEA Grapalat" w:cs="Sylfaen"/>
                <w:b/>
                <w:bCs/>
                <w:lang w:val="hy-AM"/>
              </w:rPr>
              <w:t>ՎԱՃԱՌՈՂ</w:t>
            </w:r>
          </w:p>
          <w:p w:rsidR="009161BB" w:rsidRDefault="009161BB" w:rsidP="009161BB">
            <w:pPr>
              <w:jc w:val="center"/>
              <w:rPr>
                <w:rFonts w:ascii="GHEA Grapalat" w:hAnsi="GHEA Grapalat"/>
                <w:lang w:val="hy-AM"/>
              </w:rPr>
            </w:pPr>
          </w:p>
          <w:p w:rsidR="009161BB" w:rsidRDefault="009161BB" w:rsidP="009161BB">
            <w:pPr>
              <w:jc w:val="center"/>
              <w:rPr>
                <w:rFonts w:ascii="GHEA Grapalat" w:hAnsi="GHEA Grapalat"/>
                <w:lang w:val="hy-AM"/>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Default="009161BB" w:rsidP="009161BB">
            <w:pPr>
              <w:jc w:val="center"/>
              <w:rPr>
                <w:rFonts w:ascii="GHEA Grapalat" w:hAnsi="GHEA Grapalat"/>
                <w:lang w:val="ru-RU"/>
              </w:rPr>
            </w:pPr>
          </w:p>
          <w:p w:rsidR="009161BB" w:rsidRPr="009161BB" w:rsidRDefault="009161BB" w:rsidP="009161BB">
            <w:pPr>
              <w:rPr>
                <w:rFonts w:ascii="GHEA Grapalat" w:hAnsi="GHEA Grapalat"/>
              </w:rPr>
            </w:pPr>
          </w:p>
          <w:p w:rsidR="009161BB" w:rsidRDefault="009161BB" w:rsidP="009161BB">
            <w:pPr>
              <w:jc w:val="center"/>
              <w:rPr>
                <w:rFonts w:ascii="GHEA Grapalat" w:hAnsi="GHEA Grapalat"/>
                <w:lang w:val="hy-AM"/>
              </w:rPr>
            </w:pPr>
            <w:r>
              <w:rPr>
                <w:rFonts w:ascii="GHEA Grapalat" w:hAnsi="GHEA Grapalat"/>
                <w:lang w:val="hy-AM"/>
              </w:rPr>
              <w:t>---------------------------------</w:t>
            </w:r>
          </w:p>
          <w:p w:rsidR="009161BB" w:rsidRDefault="009161BB" w:rsidP="009161BB">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9161BB" w:rsidRDefault="009161BB" w:rsidP="009161BB">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AC0D68"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BodyTextIndent"/>
        <w:spacing w:after="0" w:line="240" w:lineRule="auto"/>
        <w:ind w:firstLine="0"/>
        <w:jc w:val="center"/>
        <w:rPr>
          <w:rFonts w:cs="Times New Roman"/>
          <w:b/>
          <w:bCs/>
          <w:iCs/>
          <w:sz w:val="20"/>
          <w:szCs w:val="20"/>
          <w:lang w:val="es-ES"/>
        </w:rPr>
      </w:pPr>
    </w:p>
    <w:p w:rsidR="006E5207" w:rsidRDefault="006E5207" w:rsidP="006E5207">
      <w:pPr>
        <w:pStyle w:val="BodyTextIndent"/>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BodyTextIndent"/>
        <w:spacing w:after="0" w:line="240" w:lineRule="auto"/>
        <w:ind w:firstLine="0"/>
        <w:rPr>
          <w:rFonts w:cs="Times New Roman"/>
          <w:i w:val="0"/>
          <w:iCs/>
          <w:sz w:val="20"/>
          <w:lang w:val="es-ES"/>
        </w:rPr>
      </w:pP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NormalWeb"/>
        <w:spacing w:before="0" w:beforeAutospacing="0" w:after="0" w:afterAutospacing="0"/>
        <w:rPr>
          <w:rFonts w:ascii="GHEA Grapalat" w:hAnsi="GHEA Grapalat"/>
          <w:color w:val="000000"/>
          <w:sz w:val="21"/>
          <w:szCs w:val="21"/>
          <w:lang w:val="es-ES"/>
        </w:rPr>
      </w:pPr>
      <w:proofErr w:type="gramStart"/>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roofErr w:type="gramEnd"/>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proofErr w:type="gramStart"/>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proofErr w:type="gramEnd"/>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w:t>
      </w:r>
      <w:proofErr w:type="gramStart"/>
      <w:r>
        <w:rPr>
          <w:rFonts w:ascii="GHEA Grapalat" w:hAnsi="GHEA Grapalat"/>
          <w:iCs/>
          <w:snapToGrid w:val="0"/>
          <w:color w:val="000000"/>
          <w:sz w:val="21"/>
          <w:szCs w:val="21"/>
          <w:lang w:val="es-ES"/>
        </w:rPr>
        <w:t xml:space="preserve">կողմը  </w:t>
      </w:r>
      <w:r>
        <w:rPr>
          <w:rFonts w:ascii="GHEA Grapalat" w:hAnsi="GHEA Grapalat"/>
          <w:iCs/>
          <w:color w:val="000000"/>
          <w:sz w:val="21"/>
          <w:szCs w:val="21"/>
        </w:rPr>
        <w:t>մատակարարել</w:t>
      </w:r>
      <w:proofErr w:type="gram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proofErr w:type="gramStart"/>
      <w:r>
        <w:rPr>
          <w:rFonts w:ascii="GHEA Grapalat" w:hAnsi="GHEA Grapalat" w:cs="Sylfaen"/>
          <w:bCs/>
          <w:sz w:val="18"/>
          <w:szCs w:val="18"/>
        </w:rPr>
        <w:t>պայմանագրի</w:t>
      </w:r>
      <w:proofErr w:type="gramEnd"/>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gramStart"/>
      <w:r>
        <w:rPr>
          <w:rFonts w:ascii="GHEA Grapalat" w:hAnsi="GHEA Grapalat" w:cs="Sylfaen"/>
          <w:sz w:val="20"/>
          <w:szCs w:val="20"/>
          <w:lang w:eastAsia="ru-RU"/>
        </w:rPr>
        <w:t>հայտը</w:t>
      </w:r>
      <w:proofErr w:type="gramEnd"/>
      <w:r>
        <w:rPr>
          <w:rFonts w:ascii="GHEA Grapalat" w:hAnsi="GHEA Grapalat" w:cs="Sylfaen"/>
          <w:sz w:val="20"/>
          <w:szCs w:val="20"/>
          <w:lang w:eastAsia="ru-RU"/>
        </w:rPr>
        <w:t xml:space="preserve">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D79" w:rsidRDefault="00016D79" w:rsidP="006E5207">
      <w:r>
        <w:separator/>
      </w:r>
    </w:p>
  </w:endnote>
  <w:endnote w:type="continuationSeparator" w:id="0">
    <w:p w:rsidR="00016D79" w:rsidRDefault="00016D79"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panose1 w:val="020B0604020202020204"/>
    <w:charset w:val="00"/>
    <w:family w:val="swiss"/>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D79" w:rsidRDefault="00016D79" w:rsidP="006E5207">
      <w:r>
        <w:separator/>
      </w:r>
    </w:p>
  </w:footnote>
  <w:footnote w:type="continuationSeparator" w:id="0">
    <w:p w:rsidR="00016D79" w:rsidRDefault="00016D79" w:rsidP="006E5207">
      <w:r>
        <w:continuationSeparator/>
      </w:r>
    </w:p>
  </w:footnote>
  <w:footnote w:id="1">
    <w:p w:rsidR="009850BA" w:rsidRDefault="009850BA"/>
    <w:p w:rsidR="009850BA" w:rsidRPr="006B258B" w:rsidRDefault="009850BA" w:rsidP="006E5207">
      <w:pPr>
        <w:pStyle w:val="FootnoteText"/>
        <w:jc w:val="both"/>
        <w:rPr>
          <w:del w:id="2" w:author="Vahe Mahtesyan" w:date="2018-02-14T10:15:00Z"/>
          <w:rFonts w:ascii="GHEA Grapalat" w:hAnsi="GHEA Grapalat"/>
          <w:b/>
          <w:bCs/>
          <w:i/>
          <w:sz w:val="16"/>
          <w:szCs w:val="16"/>
          <w:lang w:val="af-ZA"/>
        </w:rPr>
      </w:pPr>
    </w:p>
  </w:footnote>
  <w:footnote w:id="2">
    <w:p w:rsidR="009850BA" w:rsidRPr="00D45C73" w:rsidRDefault="009850BA"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9850BA" w:rsidRDefault="009850BA"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9850BA" w:rsidRDefault="009850BA"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9850BA" w:rsidRDefault="009850BA"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9850BA" w:rsidRDefault="009850BA" w:rsidP="006E5207">
      <w:pPr>
        <w:pStyle w:val="FootnoteText"/>
        <w:jc w:val="both"/>
        <w:rPr>
          <w:rFonts w:ascii="GHEA Grapalat" w:hAnsi="GHEA Grapalat" w:cs="Sylfaen"/>
          <w:i/>
          <w:sz w:val="16"/>
          <w:szCs w:val="16"/>
          <w:lang w:val="en-US"/>
        </w:rPr>
      </w:pPr>
      <w:r>
        <w:rPr>
          <w:vertAlign w:val="superscript"/>
          <w:lang w:val="en-US"/>
        </w:rPr>
        <w:t>6</w:t>
      </w:r>
      <w:r>
        <w:rPr>
          <w:rStyle w:val="FootnoteReference"/>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9850BA" w:rsidRDefault="009850BA" w:rsidP="006E5207">
      <w:pPr>
        <w:pStyle w:val="FootnoteText"/>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9850BA" w:rsidRDefault="009850BA" w:rsidP="006E5207">
      <w:pPr>
        <w:pStyle w:val="FootnoteText"/>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9850BA" w:rsidRDefault="009850BA" w:rsidP="006E5207">
      <w:pPr>
        <w:pStyle w:val="FootnoteText"/>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4">
    <w:p w:rsidR="009850BA" w:rsidRDefault="009850BA" w:rsidP="006E5207">
      <w:pPr>
        <w:pStyle w:val="FootnoteText"/>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9850BA" w:rsidRDefault="009850BA" w:rsidP="006E5207">
      <w:pPr>
        <w:pStyle w:val="FootnoteText"/>
        <w:rPr>
          <w:rFonts w:ascii="GHEA Grapalat" w:hAnsi="GHEA Grapalat" w:cs="Sylfaen"/>
          <w:i/>
          <w:sz w:val="16"/>
          <w:szCs w:val="16"/>
          <w:lang w:val="en-US"/>
        </w:rPr>
      </w:pPr>
      <w:r>
        <w:rPr>
          <w:rStyle w:val="FootnoteReference"/>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9850BA" w:rsidRDefault="009850BA" w:rsidP="006E5207">
      <w:pPr>
        <w:pStyle w:val="FootnoteText"/>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9850BA" w:rsidRDefault="009850BA" w:rsidP="006E5207">
      <w:pPr>
        <w:pStyle w:val="FootnoteText"/>
        <w:rPr>
          <w:rFonts w:ascii="Times New Roman" w:hAnsi="Times New Roman"/>
          <w:vertAlign w:val="superscript"/>
          <w:lang w:val="en-US"/>
        </w:rPr>
      </w:pPr>
    </w:p>
  </w:footnote>
  <w:footnote w:id="6">
    <w:p w:rsidR="009850BA" w:rsidRDefault="009850BA" w:rsidP="006E5207">
      <w:pPr>
        <w:pStyle w:val="FootnoteText"/>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7">
    <w:p w:rsidR="009850BA" w:rsidRDefault="009850BA" w:rsidP="006E5207">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9850BA" w:rsidRDefault="009850BA" w:rsidP="006E5207">
      <w:pPr>
        <w:pStyle w:val="FootnoteText"/>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9850BA" w:rsidRDefault="009850BA" w:rsidP="006E5207">
      <w:pPr>
        <w:jc w:val="both"/>
        <w:rPr>
          <w:del w:id="11"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9">
    <w:p w:rsidR="009850BA" w:rsidRDefault="009850BA" w:rsidP="006E5207">
      <w:pPr>
        <w:pStyle w:val="BodyTextIndent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9850BA" w:rsidRDefault="009850BA"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9850BA" w:rsidRDefault="009850BA" w:rsidP="006E5207">
      <w:pPr>
        <w:pStyle w:val="FootnoteText"/>
        <w:rPr>
          <w:del w:id="13" w:author="User" w:date="2019-05-26T09:57:00Z"/>
          <w:i/>
          <w:lang w:val="af-ZA"/>
        </w:rPr>
      </w:pPr>
    </w:p>
  </w:footnote>
  <w:footnote w:id="10">
    <w:p w:rsidR="009850BA" w:rsidRPr="0069073C" w:rsidRDefault="009850BA" w:rsidP="006E5207">
      <w:pPr>
        <w:pStyle w:val="FootnoteText"/>
        <w:rPr>
          <w:del w:id="14"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1">
    <w:p w:rsidR="009850BA" w:rsidRPr="0069073C" w:rsidRDefault="009850BA" w:rsidP="006E5207">
      <w:pPr>
        <w:pStyle w:val="FootnoteText"/>
        <w:jc w:val="both"/>
        <w:rPr>
          <w:del w:id="15"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2">
    <w:p w:rsidR="009850BA" w:rsidRDefault="009850BA" w:rsidP="006E5207">
      <w:pPr>
        <w:pStyle w:val="FootnoteText"/>
        <w:rPr>
          <w:del w:id="16"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3">
    <w:p w:rsidR="009850BA" w:rsidRPr="0069073C" w:rsidRDefault="009850BA" w:rsidP="006E5207">
      <w:pPr>
        <w:pStyle w:val="FootnoteText"/>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9850BA" w:rsidRPr="0069073C" w:rsidRDefault="009850BA" w:rsidP="006E5207">
      <w:pPr>
        <w:pStyle w:val="FootnoteText"/>
        <w:jc w:val="both"/>
        <w:rPr>
          <w:del w:id="17"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9850BA" w:rsidRDefault="009850BA" w:rsidP="006E5207">
      <w:pPr>
        <w:pStyle w:val="FootnoteText"/>
        <w:jc w:val="both"/>
        <w:rPr>
          <w:del w:id="18"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5">
    <w:p w:rsidR="009850BA" w:rsidRPr="0069073C" w:rsidRDefault="009850BA" w:rsidP="006E5207">
      <w:pPr>
        <w:pStyle w:val="FootnoteText"/>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9850BA" w:rsidRPr="0069073C" w:rsidRDefault="009850BA" w:rsidP="006E5207">
      <w:pPr>
        <w:pStyle w:val="FootnoteText"/>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7">
    <w:p w:rsidR="009850BA" w:rsidRPr="00FA1819" w:rsidRDefault="009850BA">
      <w:pPr>
        <w:rPr>
          <w:lang w:val="hy-AM"/>
        </w:rPr>
      </w:pPr>
    </w:p>
    <w:p w:rsidR="009850BA" w:rsidRPr="006E5207" w:rsidRDefault="009850BA"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16D79"/>
    <w:rsid w:val="000627CC"/>
    <w:rsid w:val="00065381"/>
    <w:rsid w:val="000A4DFB"/>
    <w:rsid w:val="00102D49"/>
    <w:rsid w:val="0016164F"/>
    <w:rsid w:val="00171C1F"/>
    <w:rsid w:val="001E4C61"/>
    <w:rsid w:val="00210B6A"/>
    <w:rsid w:val="00227232"/>
    <w:rsid w:val="00281104"/>
    <w:rsid w:val="00292C01"/>
    <w:rsid w:val="0032148F"/>
    <w:rsid w:val="004323F0"/>
    <w:rsid w:val="004564E8"/>
    <w:rsid w:val="00493030"/>
    <w:rsid w:val="004E7A80"/>
    <w:rsid w:val="00521ECD"/>
    <w:rsid w:val="005309A5"/>
    <w:rsid w:val="005F7428"/>
    <w:rsid w:val="00667711"/>
    <w:rsid w:val="006850DE"/>
    <w:rsid w:val="0069073C"/>
    <w:rsid w:val="006B258B"/>
    <w:rsid w:val="006E5207"/>
    <w:rsid w:val="00716EBC"/>
    <w:rsid w:val="00801D47"/>
    <w:rsid w:val="00814300"/>
    <w:rsid w:val="00823F0D"/>
    <w:rsid w:val="008B5C9C"/>
    <w:rsid w:val="009161BB"/>
    <w:rsid w:val="009850BA"/>
    <w:rsid w:val="009B022A"/>
    <w:rsid w:val="00AB3E6D"/>
    <w:rsid w:val="00AB6380"/>
    <w:rsid w:val="00AC0D68"/>
    <w:rsid w:val="00B001A1"/>
    <w:rsid w:val="00B70EA3"/>
    <w:rsid w:val="00CE5475"/>
    <w:rsid w:val="00D00BAE"/>
    <w:rsid w:val="00D45C73"/>
    <w:rsid w:val="00E00FDA"/>
    <w:rsid w:val="00E23C76"/>
    <w:rsid w:val="00E32DA7"/>
    <w:rsid w:val="00E374C9"/>
    <w:rsid w:val="00E375AE"/>
    <w:rsid w:val="00EC33EC"/>
    <w:rsid w:val="00F3716E"/>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E6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val="x-none"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lang w:val="x-none" w:eastAsia="x-none"/>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lang w:val="x-none"/>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E6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val="x-none"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lang w:val="x-none" w:eastAsia="x-none"/>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lang w:val="x-none"/>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56</Pages>
  <Words>20606</Words>
  <Characters>117455</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26</cp:revision>
  <dcterms:created xsi:type="dcterms:W3CDTF">2019-11-05T16:22:00Z</dcterms:created>
  <dcterms:modified xsi:type="dcterms:W3CDTF">2019-11-28T07:18:00Z</dcterms:modified>
</cp:coreProperties>
</file>